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207" w:rsidRDefault="006E5207" w:rsidP="00DF40E8">
      <w:pPr>
        <w:pStyle w:val="BodyText"/>
        <w:ind w:right="-7" w:firstLine="567"/>
        <w:rPr>
          <w:rFonts w:ascii="GHEA Grapalat" w:hAnsi="GHEA Grapalat" w:cs="Sylfaen"/>
          <w:i/>
          <w:sz w:val="18"/>
        </w:rPr>
      </w:pPr>
      <w:r>
        <w:rPr>
          <w:rFonts w:ascii="GHEA Grapalat" w:hAnsi="GHEA Grapalat" w:cs="Sylfaen"/>
          <w:i/>
          <w:sz w:val="18"/>
        </w:rPr>
        <w:t xml:space="preserve">                                                                                           </w:t>
      </w: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rPr>
        <w:t xml:space="preserve">04 նոյեմբերի N 597-Ա  հրամանի    </w:t>
      </w:r>
    </w:p>
    <w:p w:rsidR="006E5207" w:rsidRDefault="006E5207" w:rsidP="006E520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Default="00521ECD" w:rsidP="006B258B">
      <w:pPr>
        <w:pStyle w:val="BodyText"/>
        <w:spacing w:after="0"/>
        <w:ind w:right="-7"/>
        <w:rPr>
          <w:rFonts w:ascii="GHEA Grapalat" w:hAnsi="GHEA Grapalat"/>
          <w:i/>
          <w:sz w:val="20"/>
          <w:lang w:val="af-ZA"/>
        </w:rPr>
      </w:pPr>
      <w:r>
        <w:rPr>
          <w:rFonts w:ascii="GHEA Grapalat" w:hAnsi="GHEA Grapalat" w:cs="Sylfaen"/>
          <w:i/>
          <w:u w:val="single"/>
          <w:lang w:eastAsia="ru-RU"/>
        </w:rPr>
        <w:t xml:space="preserve"> </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6E5207" w:rsidRDefault="00521ECD" w:rsidP="006B258B">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ԳՆԱՆՇՄԱՆ ՀԱՐՑՄԱՆ </w:t>
      </w:r>
      <w:r w:rsidR="006E5207">
        <w:rPr>
          <w:rFonts w:ascii="GHEA Grapalat" w:hAnsi="GHEA Grapalat" w:cs="Times New Roman"/>
          <w:sz w:val="20"/>
          <w:lang w:val="af-ZA"/>
        </w:rPr>
        <w:t xml:space="preserve"> ՄԱՍԻՆ</w:t>
      </w:r>
      <w:r w:rsidR="006B258B">
        <w:rPr>
          <w:rFonts w:ascii="GHEA Grapalat" w:hAnsi="GHEA Grapalat" w:cs="Times New Roman"/>
          <w:sz w:val="20"/>
          <w:lang w:val="af-ZA"/>
        </w:rPr>
        <w:t>*</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rsidR="006E5207" w:rsidRDefault="006E5207" w:rsidP="006B258B">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521ECD">
        <w:rPr>
          <w:rFonts w:ascii="GHEA Grapalat" w:hAnsi="GHEA Grapalat" w:cs="Times New Roman"/>
          <w:sz w:val="20"/>
          <w:lang w:val="af-ZA"/>
        </w:rPr>
        <w:t>19</w:t>
      </w:r>
      <w:r>
        <w:rPr>
          <w:rFonts w:ascii="GHEA Grapalat" w:hAnsi="GHEA Grapalat" w:cs="Times New Roman"/>
          <w:sz w:val="20"/>
          <w:lang w:val="af-ZA"/>
        </w:rPr>
        <w:t xml:space="preserve"> </w:t>
      </w:r>
      <w:r w:rsidRPr="00513E1B">
        <w:rPr>
          <w:rFonts w:ascii="GHEA Grapalat" w:hAnsi="GHEA Grapalat" w:cs="Times New Roman"/>
          <w:sz w:val="20"/>
          <w:lang w:val="af-ZA"/>
        </w:rPr>
        <w:t>թվականի «</w:t>
      </w:r>
      <w:r w:rsidR="00FC053F">
        <w:rPr>
          <w:rFonts w:ascii="GHEA Grapalat" w:hAnsi="GHEA Grapalat" w:cs="Times New Roman"/>
          <w:sz w:val="20"/>
          <w:lang w:val="af-ZA"/>
        </w:rPr>
        <w:t>դեկտ</w:t>
      </w:r>
      <w:r w:rsidR="00521ECD" w:rsidRPr="00513E1B">
        <w:rPr>
          <w:rFonts w:ascii="GHEA Grapalat" w:hAnsi="GHEA Grapalat" w:cs="Times New Roman"/>
          <w:sz w:val="20"/>
          <w:lang w:val="af-ZA"/>
        </w:rPr>
        <w:t>եմբերի</w:t>
      </w:r>
      <w:r w:rsidRPr="00513E1B">
        <w:rPr>
          <w:rFonts w:ascii="GHEA Grapalat" w:hAnsi="GHEA Grapalat" w:cs="Times New Roman"/>
          <w:sz w:val="20"/>
          <w:lang w:val="af-ZA"/>
        </w:rPr>
        <w:t>»  «</w:t>
      </w:r>
      <w:r w:rsidR="003A4EEB">
        <w:rPr>
          <w:rFonts w:ascii="GHEA Grapalat" w:hAnsi="GHEA Grapalat" w:cs="Times New Roman"/>
          <w:sz w:val="20"/>
          <w:lang w:val="af-ZA"/>
        </w:rPr>
        <w:t>20</w:t>
      </w:r>
      <w:r w:rsidR="00521ECD" w:rsidRPr="00513E1B">
        <w:rPr>
          <w:rFonts w:ascii="GHEA Grapalat" w:hAnsi="GHEA Grapalat" w:cs="Times New Roman"/>
          <w:sz w:val="20"/>
          <w:lang w:val="af-ZA"/>
        </w:rPr>
        <w:t xml:space="preserve"> </w:t>
      </w:r>
      <w:r w:rsidRPr="00513E1B">
        <w:rPr>
          <w:rFonts w:ascii="GHEA Grapalat" w:hAnsi="GHEA Grapalat" w:cs="Times New Roman"/>
          <w:sz w:val="20"/>
          <w:lang w:val="af-ZA"/>
        </w:rPr>
        <w:t>» «</w:t>
      </w:r>
      <w:r w:rsidR="00521ECD" w:rsidRPr="00513E1B">
        <w:rPr>
          <w:rFonts w:ascii="GHEA Grapalat" w:hAnsi="GHEA Grapalat" w:cs="Times New Roman"/>
          <w:sz w:val="20"/>
          <w:lang w:val="af-ZA"/>
        </w:rPr>
        <w:t>1</w:t>
      </w:r>
      <w:r w:rsidRPr="00513E1B">
        <w:rPr>
          <w:rFonts w:ascii="GHEA Grapalat" w:hAnsi="GHEA Grapalat" w:cs="Times New Roman"/>
          <w:sz w:val="20"/>
          <w:lang w:val="af-ZA"/>
        </w:rPr>
        <w:t>» որոշմամբ</w:t>
      </w:r>
      <w:r w:rsidR="006B258B">
        <w:rPr>
          <w:rFonts w:ascii="GHEA Grapalat" w:hAnsi="GHEA Grapalat" w:cs="Times New Roman"/>
          <w:sz w:val="20"/>
          <w:lang w:val="af-ZA"/>
        </w:rPr>
        <w:t xml:space="preserve"> </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Ընթացակարգի ծածկագիրը</w:t>
      </w:r>
      <w:r w:rsidR="00521ECD">
        <w:rPr>
          <w:rFonts w:ascii="GHEA Grapalat" w:hAnsi="GHEA Grapalat" w:cs="Times New Roman"/>
          <w:sz w:val="20"/>
          <w:lang w:val="af-ZA"/>
        </w:rPr>
        <w:t xml:space="preserve">`  </w:t>
      </w:r>
      <w:r w:rsidR="00240D25" w:rsidRPr="008D40FE">
        <w:rPr>
          <w:rFonts w:ascii="Sylfaen" w:hAnsi="Sylfaen"/>
          <w:b/>
          <w:lang w:val="es-ES"/>
        </w:rPr>
        <w:t>ԱՄ</w:t>
      </w:r>
      <w:r w:rsidR="00240D25">
        <w:rPr>
          <w:rFonts w:ascii="Sylfaen" w:hAnsi="Sylfaen"/>
          <w:b/>
          <w:lang w:val="es-ES"/>
        </w:rPr>
        <w:t>ԱԳ</w:t>
      </w:r>
      <w:r w:rsidR="00240D25">
        <w:rPr>
          <w:rFonts w:ascii="Sylfaen" w:hAnsi="Sylfaen"/>
          <w:b/>
          <w:lang w:val="ru-RU"/>
        </w:rPr>
        <w:t>Դ</w:t>
      </w:r>
      <w:r w:rsidR="00240D25" w:rsidRPr="00281EB6">
        <w:rPr>
          <w:rFonts w:ascii="Sylfaen" w:hAnsi="Sylfaen"/>
          <w:b/>
          <w:lang w:val="af-ZA"/>
        </w:rPr>
        <w:t>3</w:t>
      </w:r>
      <w:r w:rsidR="00240D25" w:rsidRPr="009400CF">
        <w:rPr>
          <w:rFonts w:ascii="Sylfaen" w:hAnsi="Sylfaen"/>
          <w:b/>
          <w:lang w:val="af-ZA"/>
        </w:rPr>
        <w:t>-</w:t>
      </w:r>
      <w:r w:rsidR="00240D25" w:rsidRPr="008D40FE">
        <w:rPr>
          <w:rFonts w:ascii="Sylfaen" w:hAnsi="Sylfaen"/>
          <w:b/>
          <w:lang w:val="es-ES"/>
        </w:rPr>
        <w:t>ԳՀ</w:t>
      </w:r>
      <w:r w:rsidR="00240D25" w:rsidRPr="008D40FE">
        <w:rPr>
          <w:rFonts w:ascii="Sylfaen" w:hAnsi="Sylfaen" w:cs="Sylfaen"/>
          <w:b/>
          <w:lang w:val="hy-AM"/>
        </w:rPr>
        <w:t>ԱՊՁԲ</w:t>
      </w:r>
      <w:r w:rsidR="00240D25">
        <w:rPr>
          <w:rFonts w:ascii="Sylfaen" w:hAnsi="Sylfaen"/>
          <w:b/>
          <w:lang w:val="es-ES"/>
        </w:rPr>
        <w:t>-20</w:t>
      </w:r>
      <w:r w:rsidR="00240D25" w:rsidRPr="008D40FE">
        <w:rPr>
          <w:rFonts w:ascii="Sylfaen" w:hAnsi="Sylfaen"/>
          <w:b/>
          <w:lang w:val="es-ES"/>
        </w:rPr>
        <w:t>/</w:t>
      </w:r>
      <w:r w:rsidR="003A4EEB">
        <w:rPr>
          <w:rFonts w:ascii="Sylfaen" w:hAnsi="Sylfaen"/>
          <w:b/>
          <w:lang w:val="af-ZA"/>
        </w:rPr>
        <w:t>2</w:t>
      </w:r>
    </w:p>
    <w:p w:rsidR="006E5207" w:rsidRDefault="006E5207" w:rsidP="006E5207">
      <w:pPr>
        <w:pStyle w:val="BodyTextIndent"/>
        <w:spacing w:after="0" w:line="240" w:lineRule="auto"/>
        <w:ind w:firstLine="720"/>
        <w:rPr>
          <w:rFonts w:ascii="GHEA Grapalat" w:hAnsi="GHEA Grapalat" w:cs="Times New Roman"/>
          <w:sz w:val="20"/>
          <w:lang w:val="af-ZA"/>
        </w:rPr>
      </w:pPr>
    </w:p>
    <w:p w:rsidR="006E5207" w:rsidRDefault="006E5207" w:rsidP="00D56A83">
      <w:pPr>
        <w:pStyle w:val="BodyTextIndent"/>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Պատվիրատուն</w:t>
      </w:r>
      <w:r w:rsidR="00521ECD">
        <w:rPr>
          <w:rFonts w:ascii="GHEA Grapalat" w:hAnsi="GHEA Grapalat" w:cs="Times New Roman"/>
          <w:sz w:val="20"/>
          <w:lang w:val="af-ZA"/>
        </w:rPr>
        <w:t xml:space="preserve">` ՀՀ </w:t>
      </w:r>
      <w:r w:rsidR="00240D25" w:rsidRPr="008D40FE">
        <w:rPr>
          <w:rFonts w:ascii="Sylfaen" w:hAnsi="Sylfaen"/>
          <w:i w:val="0"/>
          <w:lang w:val="af-ZA"/>
        </w:rPr>
        <w:t>Արարատի  մարզի</w:t>
      </w:r>
      <w:r w:rsidR="00240D25">
        <w:rPr>
          <w:rFonts w:ascii="Sylfaen" w:hAnsi="Sylfaen"/>
          <w:i w:val="0"/>
          <w:lang w:val="af-ZA"/>
        </w:rPr>
        <w:t xml:space="preserve"> </w:t>
      </w:r>
      <w:r w:rsidR="00240D25">
        <w:rPr>
          <w:rFonts w:ascii="Sylfaen" w:hAnsi="Sylfaen"/>
          <w:i w:val="0"/>
          <w:lang w:val="hy-AM"/>
        </w:rPr>
        <w:t xml:space="preserve">Արարատ </w:t>
      </w:r>
      <w:r w:rsidR="00240D25">
        <w:rPr>
          <w:rFonts w:ascii="Sylfaen" w:hAnsi="Sylfaen"/>
          <w:i w:val="0"/>
          <w:lang w:val="ru-RU"/>
        </w:rPr>
        <w:t>գյուղի</w:t>
      </w:r>
      <w:r w:rsidR="00240D25">
        <w:rPr>
          <w:rFonts w:ascii="Sylfaen" w:hAnsi="Sylfaen"/>
          <w:i w:val="0"/>
          <w:lang w:val="hy-AM"/>
        </w:rPr>
        <w:t xml:space="preserve"> </w:t>
      </w:r>
      <w:r w:rsidR="00240D25">
        <w:rPr>
          <w:rFonts w:ascii="Sylfaen" w:hAnsi="Sylfaen" w:cs="Sylfaen"/>
          <w:i w:val="0"/>
          <w:lang w:val="hy-AM"/>
        </w:rPr>
        <w:t xml:space="preserve"> N</w:t>
      </w:r>
      <w:r w:rsidR="00240D25" w:rsidRPr="00E84F7D">
        <w:rPr>
          <w:rFonts w:ascii="Sylfaen" w:hAnsi="Sylfaen" w:cs="Sylfaen"/>
          <w:i w:val="0"/>
          <w:lang w:val="af-ZA"/>
        </w:rPr>
        <w:t>3</w:t>
      </w:r>
      <w:r w:rsidR="00240D25">
        <w:rPr>
          <w:rFonts w:ascii="Sylfaen" w:hAnsi="Sylfaen" w:cs="Sylfaen"/>
          <w:i w:val="0"/>
          <w:lang w:val="hy-AM"/>
        </w:rPr>
        <w:t xml:space="preserve"> միջնակարգ դպրոց</w:t>
      </w:r>
      <w:r w:rsidR="00240D25" w:rsidRPr="001C2B59">
        <w:rPr>
          <w:rFonts w:ascii="Sylfaen" w:hAnsi="Sylfaen"/>
          <w:i w:val="0"/>
          <w:lang w:val="af-ZA"/>
        </w:rPr>
        <w:t xml:space="preserve"> </w:t>
      </w:r>
      <w:r w:rsidR="00521ECD">
        <w:rPr>
          <w:rFonts w:ascii="GHEA Grapalat" w:hAnsi="GHEA Grapalat" w:cs="Times New Roman"/>
          <w:sz w:val="20"/>
          <w:lang w:val="af-ZA"/>
        </w:rPr>
        <w:t>ՊՈԱԿ-ը</w:t>
      </w:r>
      <w:r>
        <w:rPr>
          <w:rFonts w:ascii="GHEA Grapalat" w:hAnsi="GHEA Grapalat" w:cs="Times New Roman"/>
          <w:sz w:val="20"/>
          <w:lang w:val="af-ZA"/>
        </w:rPr>
        <w:t>, որը գտնվում է</w:t>
      </w:r>
      <w:r w:rsidR="00521ECD">
        <w:rPr>
          <w:rFonts w:ascii="GHEA Grapalat" w:hAnsi="GHEA Grapalat" w:cs="Times New Roman"/>
          <w:sz w:val="20"/>
          <w:lang w:val="af-ZA"/>
        </w:rPr>
        <w:t xml:space="preserve"> </w:t>
      </w:r>
      <w:r w:rsidR="00240D25" w:rsidRPr="001C2B59">
        <w:rPr>
          <w:rFonts w:ascii="Sylfaen" w:hAnsi="Sylfaen" w:cs="Sylfaen"/>
          <w:i w:val="0"/>
          <w:lang w:val="af-ZA"/>
        </w:rPr>
        <w:t xml:space="preserve">ՀՀ </w:t>
      </w:r>
      <w:r w:rsidR="00240D25" w:rsidRPr="008D40FE">
        <w:rPr>
          <w:rFonts w:ascii="Sylfaen" w:hAnsi="Sylfaen"/>
          <w:i w:val="0"/>
          <w:lang w:val="af-ZA"/>
        </w:rPr>
        <w:t xml:space="preserve">Արարատի մարզ </w:t>
      </w:r>
      <w:r w:rsidR="00240D25">
        <w:rPr>
          <w:rFonts w:ascii="Sylfaen" w:hAnsi="Sylfaen"/>
          <w:i w:val="0"/>
          <w:lang w:val="hy-AM"/>
        </w:rPr>
        <w:t xml:space="preserve"> </w:t>
      </w:r>
      <w:r w:rsidR="00240D25">
        <w:rPr>
          <w:rFonts w:ascii="Sylfaen" w:hAnsi="Sylfaen" w:cs="Sylfaen"/>
          <w:i w:val="0"/>
          <w:lang w:val="ru-RU"/>
        </w:rPr>
        <w:t>գ</w:t>
      </w:r>
      <w:r w:rsidR="00240D25">
        <w:rPr>
          <w:rFonts w:ascii="Sylfaen" w:hAnsi="Sylfaen" w:cs="Sylfaen"/>
          <w:i w:val="0"/>
          <w:lang w:val="hy-AM"/>
        </w:rPr>
        <w:t xml:space="preserve">. Արարատ </w:t>
      </w:r>
      <w:r w:rsidR="00240D25">
        <w:rPr>
          <w:rFonts w:ascii="Sylfaen" w:hAnsi="Sylfaen" w:cs="Sylfaen"/>
          <w:i w:val="0"/>
          <w:lang w:val="ru-RU"/>
        </w:rPr>
        <w:t>Խնկո</w:t>
      </w:r>
      <w:r w:rsidR="00240D25" w:rsidRPr="00E84F7D">
        <w:rPr>
          <w:rFonts w:ascii="Sylfaen" w:hAnsi="Sylfaen" w:cs="Sylfaen"/>
          <w:i w:val="0"/>
          <w:lang w:val="af-ZA"/>
        </w:rPr>
        <w:t>-</w:t>
      </w:r>
      <w:r w:rsidR="00240D25">
        <w:rPr>
          <w:rFonts w:ascii="Sylfaen" w:hAnsi="Sylfaen" w:cs="Sylfaen"/>
          <w:i w:val="0"/>
          <w:lang w:val="ru-RU"/>
        </w:rPr>
        <w:t>Ապոր</w:t>
      </w:r>
      <w:r w:rsidR="00240D25" w:rsidRPr="00E84F7D">
        <w:rPr>
          <w:rFonts w:ascii="Sylfaen" w:hAnsi="Sylfaen" w:cs="Sylfaen"/>
          <w:i w:val="0"/>
          <w:lang w:val="af-ZA"/>
        </w:rPr>
        <w:t xml:space="preserve"> </w:t>
      </w:r>
      <w:r w:rsidR="00240D25">
        <w:rPr>
          <w:rFonts w:ascii="Sylfaen" w:hAnsi="Sylfaen" w:cs="Sylfaen"/>
          <w:i w:val="0"/>
          <w:lang w:val="ru-RU"/>
        </w:rPr>
        <w:t>փողոցի</w:t>
      </w:r>
      <w:r w:rsidR="00240D25" w:rsidRPr="00E84F7D">
        <w:rPr>
          <w:rFonts w:ascii="Sylfaen" w:hAnsi="Sylfaen" w:cs="Sylfaen"/>
          <w:i w:val="0"/>
          <w:lang w:val="af-ZA"/>
        </w:rPr>
        <w:t xml:space="preserve"> </w:t>
      </w:r>
      <w:r w:rsidR="00240D25" w:rsidRPr="00CE7966">
        <w:rPr>
          <w:rFonts w:ascii="Sylfaen" w:hAnsi="Sylfaen" w:cs="Sylfaen"/>
          <w:i w:val="0"/>
          <w:lang w:val="af-ZA"/>
        </w:rPr>
        <w:t xml:space="preserve"> </w:t>
      </w:r>
      <w:r w:rsidR="00240D25">
        <w:rPr>
          <w:rFonts w:ascii="Sylfaen" w:hAnsi="Sylfaen" w:cs="Sylfaen"/>
          <w:i w:val="0"/>
          <w:lang w:val="ru-RU"/>
        </w:rPr>
        <w:t>շենք</w:t>
      </w:r>
      <w:r w:rsidR="00240D25">
        <w:rPr>
          <w:rFonts w:ascii="Sylfaen" w:hAnsi="Sylfaen" w:cs="Sylfaen"/>
          <w:i w:val="0"/>
          <w:lang w:val="af-ZA"/>
        </w:rPr>
        <w:t xml:space="preserve"> </w:t>
      </w:r>
      <w:r w:rsidR="00240D25" w:rsidRPr="00E84F7D">
        <w:rPr>
          <w:rFonts w:ascii="Sylfaen" w:hAnsi="Sylfaen" w:cs="Sylfaen"/>
          <w:i w:val="0"/>
          <w:lang w:val="af-ZA"/>
        </w:rPr>
        <w:t>43</w:t>
      </w:r>
      <w:r w:rsidR="00240D25" w:rsidRPr="00CE7966">
        <w:rPr>
          <w:rFonts w:ascii="Sylfaen" w:hAnsi="Sylfaen" w:cs="Sylfaen"/>
          <w:i w:val="0"/>
          <w:lang w:val="af-ZA"/>
        </w:rPr>
        <w:t xml:space="preserve"> </w:t>
      </w:r>
      <w:r w:rsidR="00240D25">
        <w:rPr>
          <w:rFonts w:ascii="Sylfaen" w:hAnsi="Sylfaen" w:cs="Sylfaen"/>
          <w:i w:val="0"/>
          <w:lang w:val="ru-RU"/>
        </w:rPr>
        <w:t>հասցեում</w:t>
      </w:r>
      <w:r>
        <w:rPr>
          <w:rFonts w:ascii="GHEA Grapalat" w:hAnsi="GHEA Grapalat" w:cs="Times New Roman"/>
          <w:sz w:val="20"/>
          <w:lang w:val="af-ZA"/>
        </w:rPr>
        <w:t>,</w:t>
      </w:r>
      <w:r w:rsidR="00D56A83">
        <w:rPr>
          <w:rFonts w:ascii="GHEA Grapalat" w:hAnsi="GHEA Grapalat" w:cs="Times New Roman"/>
          <w:sz w:val="20"/>
          <w:lang w:val="af-ZA"/>
        </w:rPr>
        <w:t xml:space="preserve"> </w:t>
      </w:r>
      <w:r>
        <w:rPr>
          <w:rFonts w:ascii="GHEA Grapalat" w:hAnsi="GHEA Grapalat" w:cs="Times New Roman"/>
          <w:sz w:val="20"/>
          <w:lang w:val="af-ZA"/>
        </w:rPr>
        <w:t xml:space="preserve">հայտարարում է </w:t>
      </w:r>
      <w:r w:rsidR="00521ECD">
        <w:rPr>
          <w:rFonts w:ascii="GHEA Grapalat" w:hAnsi="GHEA Grapalat" w:cs="Times New Roman"/>
          <w:sz w:val="20"/>
          <w:lang w:val="af-ZA"/>
        </w:rPr>
        <w:t>գնանշման հարցման ընթացակարգ</w:t>
      </w:r>
      <w:r>
        <w:rPr>
          <w:rFonts w:ascii="GHEA Grapalat" w:hAnsi="GHEA Grapalat" w:cs="Times New Roman"/>
          <w:sz w:val="20"/>
          <w:lang w:val="af-ZA"/>
        </w:rPr>
        <w:t>, որն իրականացվում է մեկ փուլով:</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521ECD">
        <w:rPr>
          <w:rFonts w:ascii="GHEA Grapalat" w:hAnsi="GHEA Grapalat" w:cs="Times New Roman"/>
          <w:sz w:val="20"/>
          <w:lang w:val="af-ZA"/>
        </w:rPr>
        <w:t>սննդամթերքի</w:t>
      </w:r>
      <w:r>
        <w:rPr>
          <w:rFonts w:ascii="GHEA Grapalat" w:hAnsi="GHEA Grapalat" w:cs="Times New Roman"/>
          <w:sz w:val="20"/>
          <w:lang w:val="af-ZA"/>
        </w:rPr>
        <w:t xml:space="preserve">  մատակարարման պայմանագիր (այսուհետ` պայմանագիր)։ </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sidR="00521ECD">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521ECD" w:rsidRDefault="006E5207" w:rsidP="006E5207">
      <w:pPr>
        <w:ind w:firstLine="720"/>
        <w:jc w:val="both"/>
        <w:rPr>
          <w:rFonts w:ascii="GHEA Grapalat" w:hAnsi="GHEA Grapalat"/>
          <w:i/>
          <w:sz w:val="20"/>
          <w:szCs w:val="20"/>
          <w:lang w:val="af-ZA"/>
        </w:rPr>
      </w:pPr>
      <w:r w:rsidRPr="00521ECD">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Default="006E5207" w:rsidP="006E5207">
      <w:pPr>
        <w:pStyle w:val="BodyTextIndent"/>
        <w:spacing w:after="0" w:line="240" w:lineRule="auto"/>
        <w:ind w:firstLine="720"/>
        <w:rPr>
          <w:rFonts w:ascii="GHEA Grapalat" w:hAnsi="GHEA Grapalat" w:cs="Times New Roman"/>
          <w:sz w:val="20"/>
          <w:szCs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cs="Times New Roman"/>
          <w:sz w:val="20"/>
          <w:lang w:val="af-ZA"/>
        </w:rPr>
        <w:footnoteReference w:id="2"/>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7</w:t>
      </w:r>
      <w:r>
        <w:rPr>
          <w:rFonts w:ascii="GHEA Grapalat" w:hAnsi="GHEA Grapalat" w:cs="Times New Roman"/>
          <w:sz w:val="20"/>
          <w:u w:val="single"/>
          <w:lang w:val="af-ZA"/>
        </w:rPr>
        <w:t xml:space="preserve">  </w:t>
      </w:r>
      <w:r>
        <w:rPr>
          <w:rFonts w:ascii="GHEA Grapalat" w:hAnsi="GHEA Grapalat" w:cs="Times New Roman"/>
          <w:sz w:val="20"/>
          <w:lang w:val="af-ZA"/>
        </w:rPr>
        <w:t xml:space="preserve">-րդ օրը ժամը </w:t>
      </w:r>
      <w:r w:rsidR="003A4EEB">
        <w:rPr>
          <w:rFonts w:ascii="GHEA Grapalat" w:hAnsi="GHEA Grapalat" w:cs="Times New Roman"/>
          <w:sz w:val="20"/>
          <w:lang w:val="af-ZA"/>
        </w:rPr>
        <w:t>10</w:t>
      </w:r>
      <w:r w:rsidR="00521ECD">
        <w:rPr>
          <w:rFonts w:ascii="GHEA Grapalat" w:hAnsi="GHEA Grapalat" w:cs="Times New Roman"/>
          <w:sz w:val="20"/>
          <w:lang w:val="af-ZA"/>
        </w:rPr>
        <w:t>;00</w:t>
      </w:r>
      <w:r>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Pr>
          <w:rFonts w:ascii="GHEA Grapalat" w:hAnsi="GHEA Grapalat" w:cs="Times New Roman"/>
          <w:sz w:val="20"/>
          <w:lang w:val="af-ZA"/>
        </w:rPr>
        <w:t>;</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Default="006E5207" w:rsidP="00521ECD">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w:t>
      </w:r>
      <w:r w:rsidR="00240D25">
        <w:rPr>
          <w:rFonts w:ascii="GHEA Grapalat" w:hAnsi="GHEA Grapalat" w:cs="Times New Roman"/>
          <w:sz w:val="20"/>
          <w:lang w:val="af-ZA"/>
        </w:rPr>
        <w:t xml:space="preserve">ՀՀ </w:t>
      </w:r>
      <w:r w:rsidR="00240D25" w:rsidRPr="008D40FE">
        <w:rPr>
          <w:rFonts w:ascii="Sylfaen" w:hAnsi="Sylfaen"/>
          <w:i w:val="0"/>
          <w:lang w:val="af-ZA"/>
        </w:rPr>
        <w:t>Արարատի  մարզի</w:t>
      </w:r>
      <w:r w:rsidR="00240D25">
        <w:rPr>
          <w:rFonts w:ascii="Sylfaen" w:hAnsi="Sylfaen"/>
          <w:i w:val="0"/>
          <w:lang w:val="af-ZA"/>
        </w:rPr>
        <w:t xml:space="preserve"> </w:t>
      </w:r>
      <w:r w:rsidR="00240D25">
        <w:rPr>
          <w:rFonts w:ascii="Sylfaen" w:hAnsi="Sylfaen"/>
          <w:i w:val="0"/>
          <w:lang w:val="hy-AM"/>
        </w:rPr>
        <w:t xml:space="preserve">Արարատ </w:t>
      </w:r>
      <w:r w:rsidR="00240D25">
        <w:rPr>
          <w:rFonts w:ascii="Sylfaen" w:hAnsi="Sylfaen"/>
          <w:i w:val="0"/>
          <w:lang w:val="ru-RU"/>
        </w:rPr>
        <w:t>գյուղի</w:t>
      </w:r>
      <w:r w:rsidR="00240D25">
        <w:rPr>
          <w:rFonts w:ascii="Sylfaen" w:hAnsi="Sylfaen"/>
          <w:i w:val="0"/>
          <w:lang w:val="hy-AM"/>
        </w:rPr>
        <w:t xml:space="preserve"> </w:t>
      </w:r>
      <w:r w:rsidR="00240D25">
        <w:rPr>
          <w:rFonts w:ascii="Sylfaen" w:hAnsi="Sylfaen" w:cs="Sylfaen"/>
          <w:i w:val="0"/>
          <w:lang w:val="hy-AM"/>
        </w:rPr>
        <w:t xml:space="preserve"> N</w:t>
      </w:r>
      <w:r w:rsidR="00240D25" w:rsidRPr="00E84F7D">
        <w:rPr>
          <w:rFonts w:ascii="Sylfaen" w:hAnsi="Sylfaen" w:cs="Sylfaen"/>
          <w:i w:val="0"/>
          <w:lang w:val="af-ZA"/>
        </w:rPr>
        <w:t>3</w:t>
      </w:r>
      <w:r w:rsidR="00240D25">
        <w:rPr>
          <w:rFonts w:ascii="Sylfaen" w:hAnsi="Sylfaen" w:cs="Sylfaen"/>
          <w:i w:val="0"/>
          <w:lang w:val="hy-AM"/>
        </w:rPr>
        <w:t xml:space="preserve"> միջնակարգ դպրոց</w:t>
      </w:r>
      <w:r w:rsidR="00240D25" w:rsidRPr="001C2B59">
        <w:rPr>
          <w:rFonts w:ascii="Sylfaen" w:hAnsi="Sylfaen"/>
          <w:i w:val="0"/>
          <w:lang w:val="af-ZA"/>
        </w:rPr>
        <w:t xml:space="preserve"> </w:t>
      </w:r>
      <w:r w:rsidR="00240D25">
        <w:rPr>
          <w:rFonts w:ascii="GHEA Grapalat" w:hAnsi="GHEA Grapalat" w:cs="Times New Roman"/>
          <w:sz w:val="20"/>
          <w:lang w:val="af-ZA"/>
        </w:rPr>
        <w:t>ՊՈԱԿ,</w:t>
      </w:r>
      <w:r w:rsidR="00FC053F" w:rsidRPr="00FC053F">
        <w:rPr>
          <w:rFonts w:ascii="GHEA Grapalat" w:hAnsi="GHEA Grapalat" w:cs="Times New Roman"/>
          <w:sz w:val="20"/>
          <w:lang w:val="af-ZA"/>
        </w:rPr>
        <w:t xml:space="preserve"> </w:t>
      </w:r>
      <w:r w:rsidR="00240D25">
        <w:rPr>
          <w:rFonts w:ascii="Sylfaen" w:hAnsi="Sylfaen" w:cs="Sylfaen"/>
          <w:i w:val="0"/>
          <w:lang w:val="ru-RU"/>
        </w:rPr>
        <w:t>Խնկո</w:t>
      </w:r>
      <w:r w:rsidR="00240D25" w:rsidRPr="00E84F7D">
        <w:rPr>
          <w:rFonts w:ascii="Sylfaen" w:hAnsi="Sylfaen" w:cs="Sylfaen"/>
          <w:i w:val="0"/>
          <w:lang w:val="af-ZA"/>
        </w:rPr>
        <w:t>-</w:t>
      </w:r>
      <w:r w:rsidR="00240D25">
        <w:rPr>
          <w:rFonts w:ascii="Sylfaen" w:hAnsi="Sylfaen" w:cs="Sylfaen"/>
          <w:i w:val="0"/>
          <w:lang w:val="ru-RU"/>
        </w:rPr>
        <w:t>Ապոր</w:t>
      </w:r>
      <w:r w:rsidR="00240D25" w:rsidRPr="00E84F7D">
        <w:rPr>
          <w:rFonts w:ascii="Sylfaen" w:hAnsi="Sylfaen" w:cs="Sylfaen"/>
          <w:i w:val="0"/>
          <w:lang w:val="af-ZA"/>
        </w:rPr>
        <w:t xml:space="preserve"> </w:t>
      </w:r>
      <w:r w:rsidR="00240D25">
        <w:rPr>
          <w:rFonts w:ascii="Sylfaen" w:hAnsi="Sylfaen" w:cs="Sylfaen"/>
          <w:i w:val="0"/>
          <w:lang w:val="ru-RU"/>
        </w:rPr>
        <w:t>փողոցի</w:t>
      </w:r>
      <w:r w:rsidR="00240D25" w:rsidRPr="00E84F7D">
        <w:rPr>
          <w:rFonts w:ascii="Sylfaen" w:hAnsi="Sylfaen" w:cs="Sylfaen"/>
          <w:i w:val="0"/>
          <w:lang w:val="af-ZA"/>
        </w:rPr>
        <w:t xml:space="preserve"> </w:t>
      </w:r>
      <w:r w:rsidR="00240D25" w:rsidRPr="00CE7966">
        <w:rPr>
          <w:rFonts w:ascii="Sylfaen" w:hAnsi="Sylfaen" w:cs="Sylfaen"/>
          <w:i w:val="0"/>
          <w:lang w:val="af-ZA"/>
        </w:rPr>
        <w:t xml:space="preserve"> </w:t>
      </w:r>
      <w:r w:rsidR="00240D25">
        <w:rPr>
          <w:rFonts w:ascii="Sylfaen" w:hAnsi="Sylfaen" w:cs="Sylfaen"/>
          <w:i w:val="0"/>
          <w:lang w:val="ru-RU"/>
        </w:rPr>
        <w:t>շենք</w:t>
      </w:r>
      <w:r w:rsidR="00240D25">
        <w:rPr>
          <w:rFonts w:ascii="Sylfaen" w:hAnsi="Sylfaen" w:cs="Sylfaen"/>
          <w:i w:val="0"/>
          <w:lang w:val="af-ZA"/>
        </w:rPr>
        <w:t xml:space="preserve"> </w:t>
      </w:r>
      <w:r w:rsidR="00240D25" w:rsidRPr="00E84F7D">
        <w:rPr>
          <w:rFonts w:ascii="Sylfaen" w:hAnsi="Sylfaen" w:cs="Sylfaen"/>
          <w:i w:val="0"/>
          <w:lang w:val="af-ZA"/>
        </w:rPr>
        <w:t>43</w:t>
      </w:r>
      <w:r w:rsidR="00240D25" w:rsidRPr="00CE7966">
        <w:rPr>
          <w:rFonts w:ascii="Sylfaen" w:hAnsi="Sylfaen" w:cs="Sylfaen"/>
          <w:i w:val="0"/>
          <w:lang w:val="af-ZA"/>
        </w:rPr>
        <w:t xml:space="preserve"> </w:t>
      </w:r>
      <w:r w:rsidR="00240D25">
        <w:rPr>
          <w:rFonts w:ascii="Sylfaen" w:hAnsi="Sylfaen" w:cs="Sylfaen"/>
          <w:i w:val="0"/>
          <w:lang w:val="ru-RU"/>
        </w:rPr>
        <w:t>հասցեում</w:t>
      </w:r>
      <w:r>
        <w:rPr>
          <w:rFonts w:ascii="GHEA Grapalat" w:hAnsi="GHEA Grapalat" w:cs="Times New Roman"/>
          <w:sz w:val="20"/>
          <w:lang w:val="af-ZA"/>
        </w:rPr>
        <w:t>,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sidR="00521ECD">
        <w:rPr>
          <w:rFonts w:ascii="GHEA Grapalat" w:hAnsi="GHEA Grapalat" w:cs="Times New Roman"/>
          <w:sz w:val="20"/>
          <w:u w:val="single"/>
          <w:lang w:val="af-ZA"/>
        </w:rPr>
        <w:t>7</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w:t>
      </w:r>
      <w:r w:rsidR="003A4EEB">
        <w:rPr>
          <w:rFonts w:ascii="GHEA Grapalat" w:hAnsi="GHEA Grapalat" w:cs="Times New Roman"/>
          <w:sz w:val="20"/>
          <w:u w:val="single"/>
          <w:lang w:val="af-ZA"/>
        </w:rPr>
        <w:t>10</w:t>
      </w:r>
      <w:r w:rsidR="00521ECD">
        <w:rPr>
          <w:rFonts w:ascii="GHEA Grapalat" w:hAnsi="GHEA Grapalat" w:cs="Times New Roman"/>
          <w:sz w:val="20"/>
          <w:u w:val="single"/>
          <w:lang w:val="af-ZA"/>
        </w:rPr>
        <w:t>;00</w:t>
      </w:r>
      <w:r>
        <w:rPr>
          <w:rFonts w:ascii="GHEA Grapalat" w:hAnsi="GHEA Grapalat" w:cs="Times New Roman"/>
          <w:sz w:val="20"/>
          <w:lang w:val="af-ZA"/>
        </w:rPr>
        <w:t xml:space="preserve">-ը: </w:t>
      </w:r>
    </w:p>
    <w:p w:rsidR="006E5207" w:rsidRDefault="006E5207" w:rsidP="006E5207">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Default="006E5207" w:rsidP="006E5207">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Հայտերի բացումը տեղի կունենա </w:t>
      </w:r>
      <w:r w:rsidR="00FC053F" w:rsidRPr="00FC053F">
        <w:rPr>
          <w:rFonts w:ascii="GHEA Grapalat" w:hAnsi="GHEA Grapalat" w:cs="Times New Roman"/>
          <w:sz w:val="20"/>
          <w:lang w:val="af-ZA"/>
        </w:rPr>
        <w:t xml:space="preserve">ՀՀ </w:t>
      </w:r>
      <w:r w:rsidR="00240D25" w:rsidRPr="008D40FE">
        <w:rPr>
          <w:rFonts w:ascii="Sylfaen" w:hAnsi="Sylfaen"/>
          <w:i w:val="0"/>
          <w:lang w:val="af-ZA"/>
        </w:rPr>
        <w:t>Արարատի  մարզի</w:t>
      </w:r>
      <w:r w:rsidR="00240D25">
        <w:rPr>
          <w:rFonts w:ascii="Sylfaen" w:hAnsi="Sylfaen"/>
          <w:i w:val="0"/>
          <w:lang w:val="af-ZA"/>
        </w:rPr>
        <w:t xml:space="preserve"> </w:t>
      </w:r>
      <w:r w:rsidR="00240D25">
        <w:rPr>
          <w:rFonts w:ascii="Sylfaen" w:hAnsi="Sylfaen"/>
          <w:i w:val="0"/>
          <w:lang w:val="hy-AM"/>
        </w:rPr>
        <w:t xml:space="preserve">Արարատ </w:t>
      </w:r>
      <w:r w:rsidR="00240D25">
        <w:rPr>
          <w:rFonts w:ascii="Sylfaen" w:hAnsi="Sylfaen"/>
          <w:i w:val="0"/>
          <w:lang w:val="ru-RU"/>
        </w:rPr>
        <w:t>գյուղի</w:t>
      </w:r>
      <w:r w:rsidR="00240D25">
        <w:rPr>
          <w:rFonts w:ascii="Sylfaen" w:hAnsi="Sylfaen"/>
          <w:i w:val="0"/>
          <w:lang w:val="hy-AM"/>
        </w:rPr>
        <w:t xml:space="preserve"> </w:t>
      </w:r>
      <w:r w:rsidR="00240D25">
        <w:rPr>
          <w:rFonts w:ascii="Sylfaen" w:hAnsi="Sylfaen" w:cs="Sylfaen"/>
          <w:i w:val="0"/>
          <w:lang w:val="hy-AM"/>
        </w:rPr>
        <w:t xml:space="preserve"> N</w:t>
      </w:r>
      <w:r w:rsidR="00240D25" w:rsidRPr="00E84F7D">
        <w:rPr>
          <w:rFonts w:ascii="Sylfaen" w:hAnsi="Sylfaen" w:cs="Sylfaen"/>
          <w:i w:val="0"/>
          <w:lang w:val="af-ZA"/>
        </w:rPr>
        <w:t>3</w:t>
      </w:r>
      <w:r w:rsidR="00240D25">
        <w:rPr>
          <w:rFonts w:ascii="Sylfaen" w:hAnsi="Sylfaen" w:cs="Sylfaen"/>
          <w:i w:val="0"/>
          <w:lang w:val="hy-AM"/>
        </w:rPr>
        <w:t xml:space="preserve"> միջնակարգ դպրոց</w:t>
      </w:r>
      <w:r w:rsidR="00240D25" w:rsidRPr="00240D25">
        <w:rPr>
          <w:rFonts w:ascii="Sylfaen" w:hAnsi="Sylfaen" w:cs="Sylfaen"/>
          <w:i w:val="0"/>
          <w:lang w:val="af-ZA"/>
        </w:rPr>
        <w:t xml:space="preserve"> </w:t>
      </w:r>
      <w:r w:rsidR="00240D25">
        <w:rPr>
          <w:rFonts w:ascii="Sylfaen" w:hAnsi="Sylfaen" w:cs="Sylfaen"/>
          <w:i w:val="0"/>
          <w:lang w:val="af-ZA"/>
        </w:rPr>
        <w:t>ՊՈԱԿ-ում,</w:t>
      </w:r>
      <w:r w:rsidR="00FC053F" w:rsidRPr="00FC053F">
        <w:rPr>
          <w:rFonts w:ascii="GHEA Grapalat" w:hAnsi="GHEA Grapalat" w:cs="Times New Roman"/>
          <w:sz w:val="20"/>
          <w:lang w:val="af-ZA"/>
        </w:rPr>
        <w:t xml:space="preserve"> </w:t>
      </w:r>
      <w:r w:rsidR="00240D25">
        <w:rPr>
          <w:rFonts w:ascii="Sylfaen" w:hAnsi="Sylfaen" w:cs="Sylfaen"/>
          <w:i w:val="0"/>
          <w:lang w:val="ru-RU"/>
        </w:rPr>
        <w:t>գ</w:t>
      </w:r>
      <w:r w:rsidR="00240D25">
        <w:rPr>
          <w:rFonts w:ascii="Sylfaen" w:hAnsi="Sylfaen" w:cs="Sylfaen"/>
          <w:i w:val="0"/>
          <w:lang w:val="hy-AM"/>
        </w:rPr>
        <w:t xml:space="preserve">. Արարատ </w:t>
      </w:r>
      <w:r w:rsidR="00240D25">
        <w:rPr>
          <w:rFonts w:ascii="Sylfaen" w:hAnsi="Sylfaen" w:cs="Sylfaen"/>
          <w:i w:val="0"/>
          <w:lang w:val="ru-RU"/>
        </w:rPr>
        <w:t>Խնկո</w:t>
      </w:r>
      <w:r w:rsidR="00240D25" w:rsidRPr="00E84F7D">
        <w:rPr>
          <w:rFonts w:ascii="Sylfaen" w:hAnsi="Sylfaen" w:cs="Sylfaen"/>
          <w:i w:val="0"/>
          <w:lang w:val="af-ZA"/>
        </w:rPr>
        <w:t>-</w:t>
      </w:r>
      <w:r w:rsidR="00240D25">
        <w:rPr>
          <w:rFonts w:ascii="Sylfaen" w:hAnsi="Sylfaen" w:cs="Sylfaen"/>
          <w:i w:val="0"/>
          <w:lang w:val="ru-RU"/>
        </w:rPr>
        <w:t>Ապոր</w:t>
      </w:r>
      <w:r w:rsidR="00240D25" w:rsidRPr="00E84F7D">
        <w:rPr>
          <w:rFonts w:ascii="Sylfaen" w:hAnsi="Sylfaen" w:cs="Sylfaen"/>
          <w:i w:val="0"/>
          <w:lang w:val="af-ZA"/>
        </w:rPr>
        <w:t xml:space="preserve"> </w:t>
      </w:r>
      <w:r w:rsidR="00240D25">
        <w:rPr>
          <w:rFonts w:ascii="Sylfaen" w:hAnsi="Sylfaen" w:cs="Sylfaen"/>
          <w:i w:val="0"/>
          <w:lang w:val="ru-RU"/>
        </w:rPr>
        <w:t>փողոցի</w:t>
      </w:r>
      <w:r w:rsidR="00240D25" w:rsidRPr="00E84F7D">
        <w:rPr>
          <w:rFonts w:ascii="Sylfaen" w:hAnsi="Sylfaen" w:cs="Sylfaen"/>
          <w:i w:val="0"/>
          <w:lang w:val="af-ZA"/>
        </w:rPr>
        <w:t xml:space="preserve"> </w:t>
      </w:r>
      <w:r w:rsidR="00240D25" w:rsidRPr="00CE7966">
        <w:rPr>
          <w:rFonts w:ascii="Sylfaen" w:hAnsi="Sylfaen" w:cs="Sylfaen"/>
          <w:i w:val="0"/>
          <w:lang w:val="af-ZA"/>
        </w:rPr>
        <w:t xml:space="preserve"> </w:t>
      </w:r>
      <w:r w:rsidR="00240D25">
        <w:rPr>
          <w:rFonts w:ascii="Sylfaen" w:hAnsi="Sylfaen" w:cs="Sylfaen"/>
          <w:i w:val="0"/>
          <w:lang w:val="ru-RU"/>
        </w:rPr>
        <w:t>շենք</w:t>
      </w:r>
      <w:r w:rsidR="00240D25">
        <w:rPr>
          <w:rFonts w:ascii="Sylfaen" w:hAnsi="Sylfaen" w:cs="Sylfaen"/>
          <w:i w:val="0"/>
          <w:lang w:val="af-ZA"/>
        </w:rPr>
        <w:t xml:space="preserve"> </w:t>
      </w:r>
      <w:r w:rsidR="00240D25" w:rsidRPr="00E84F7D">
        <w:rPr>
          <w:rFonts w:ascii="Sylfaen" w:hAnsi="Sylfaen" w:cs="Sylfaen"/>
          <w:i w:val="0"/>
          <w:lang w:val="af-ZA"/>
        </w:rPr>
        <w:t>43</w:t>
      </w:r>
      <w:r w:rsidR="00240D25" w:rsidRPr="00CE7966">
        <w:rPr>
          <w:rFonts w:ascii="Sylfaen" w:hAnsi="Sylfaen" w:cs="Sylfaen"/>
          <w:i w:val="0"/>
          <w:lang w:val="af-ZA"/>
        </w:rPr>
        <w:t xml:space="preserve"> </w:t>
      </w:r>
      <w:r w:rsidR="00240D25">
        <w:rPr>
          <w:rFonts w:ascii="Sylfaen" w:hAnsi="Sylfaen" w:cs="Sylfaen"/>
          <w:i w:val="0"/>
          <w:lang w:val="ru-RU"/>
        </w:rPr>
        <w:t>հասցեում</w:t>
      </w:r>
      <w:r w:rsidRPr="00513E1B">
        <w:rPr>
          <w:rFonts w:ascii="GHEA Grapalat" w:hAnsi="GHEA Grapalat" w:cs="Times New Roman"/>
          <w:sz w:val="20"/>
          <w:lang w:val="af-ZA"/>
        </w:rPr>
        <w:t xml:space="preserve">,  « </w:t>
      </w:r>
      <w:r w:rsidR="00521ECD" w:rsidRPr="00795980">
        <w:rPr>
          <w:rFonts w:ascii="GHEA Grapalat" w:hAnsi="GHEA Grapalat" w:cs="Times New Roman"/>
          <w:sz w:val="20"/>
          <w:lang w:val="af-ZA"/>
        </w:rPr>
        <w:t>2019թ » «դեկտեմբերի» «</w:t>
      </w:r>
      <w:r w:rsidR="003A4EEB">
        <w:rPr>
          <w:rFonts w:ascii="GHEA Grapalat" w:hAnsi="GHEA Grapalat" w:cs="Times New Roman"/>
          <w:sz w:val="20"/>
          <w:lang w:val="af-ZA"/>
        </w:rPr>
        <w:t>27</w:t>
      </w:r>
      <w:r w:rsidRPr="00795980">
        <w:rPr>
          <w:rFonts w:ascii="GHEA Grapalat" w:hAnsi="GHEA Grapalat" w:cs="Times New Roman"/>
          <w:sz w:val="20"/>
          <w:lang w:val="af-ZA"/>
        </w:rPr>
        <w:t>» -ին ժամը</w:t>
      </w:r>
      <w:r w:rsidR="00521ECD" w:rsidRPr="00795980">
        <w:rPr>
          <w:rFonts w:ascii="GHEA Grapalat" w:hAnsi="GHEA Grapalat" w:cs="Times New Roman"/>
          <w:sz w:val="20"/>
          <w:lang w:val="af-ZA"/>
        </w:rPr>
        <w:t xml:space="preserve"> </w:t>
      </w:r>
      <w:r w:rsidR="003A4EEB">
        <w:rPr>
          <w:rFonts w:ascii="GHEA Grapalat" w:hAnsi="GHEA Grapalat" w:cs="Times New Roman"/>
          <w:sz w:val="20"/>
          <w:lang w:val="af-ZA"/>
        </w:rPr>
        <w:t>10</w:t>
      </w:r>
      <w:r w:rsidR="00521ECD" w:rsidRPr="00795980">
        <w:rPr>
          <w:rFonts w:ascii="GHEA Grapalat" w:hAnsi="GHEA Grapalat" w:cs="Times New Roman"/>
          <w:sz w:val="20"/>
          <w:lang w:val="af-ZA"/>
        </w:rPr>
        <w:t>;00</w:t>
      </w:r>
      <w:r w:rsidRPr="00795980">
        <w:rPr>
          <w:rFonts w:ascii="GHEA Grapalat" w:hAnsi="GHEA Grapalat" w:cs="Times New Roman"/>
          <w:sz w:val="20"/>
          <w:lang w:val="af-ZA"/>
        </w:rPr>
        <w:t>_-</w:t>
      </w:r>
      <w:r w:rsidRPr="00513E1B">
        <w:rPr>
          <w:rFonts w:ascii="GHEA Grapalat" w:hAnsi="GHEA Grapalat" w:cs="Times New Roman"/>
          <w:sz w:val="20"/>
          <w:lang w:val="af-ZA"/>
        </w:rPr>
        <w:t>ին</w:t>
      </w:r>
      <w:r w:rsidRPr="00DF40E8">
        <w:rPr>
          <w:rFonts w:ascii="GHEA Grapalat" w:hAnsi="GHEA Grapalat" w:cs="Times New Roman"/>
          <w:sz w:val="20"/>
          <w:highlight w:val="yellow"/>
          <w:lang w:val="af-ZA"/>
        </w:rPr>
        <w:t>։</w:t>
      </w:r>
      <w:r>
        <w:rPr>
          <w:rFonts w:ascii="GHEA Grapalat" w:hAnsi="GHEA Grapalat" w:cs="Times New Roman"/>
          <w:sz w:val="20"/>
          <w:lang w:val="af-ZA"/>
        </w:rPr>
        <w:t xml:space="preserve">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240D25">
        <w:rPr>
          <w:rFonts w:ascii="GHEA Grapalat" w:hAnsi="GHEA Grapalat" w:cs="Times New Roman"/>
          <w:sz w:val="20"/>
          <w:u w:val="single"/>
          <w:lang w:val="af-ZA"/>
        </w:rPr>
        <w:t>Ռ.Նազարյան</w:t>
      </w:r>
      <w:r>
        <w:rPr>
          <w:rFonts w:ascii="GHEA Grapalat" w:hAnsi="GHEA Grapalat" w:cs="Times New Roman"/>
          <w:sz w:val="20"/>
          <w:lang w:val="af-ZA"/>
        </w:rPr>
        <w:t>-ին</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sidR="00521ECD">
        <w:rPr>
          <w:rFonts w:ascii="GHEA Grapalat" w:hAnsi="GHEA Grapalat" w:cs="Times New Roman"/>
          <w:sz w:val="16"/>
          <w:szCs w:val="16"/>
          <w:lang w:val="af-ZA"/>
        </w:rPr>
        <w:t xml:space="preserve"> </w:t>
      </w:r>
    </w:p>
    <w:p w:rsidR="00521ECD" w:rsidRPr="00DF40E8" w:rsidRDefault="00521ECD" w:rsidP="00DF40E8">
      <w:pPr>
        <w:pStyle w:val="BodyTextIndent"/>
        <w:spacing w:after="0" w:line="240" w:lineRule="auto"/>
        <w:jc w:val="center"/>
        <w:rPr>
          <w:rFonts w:ascii="GHEA Grapalat" w:hAnsi="GHEA Grapalat"/>
          <w:sz w:val="20"/>
          <w:szCs w:val="20"/>
          <w:u w:val="single"/>
          <w:lang w:val="af-ZA"/>
        </w:rPr>
      </w:pPr>
      <w:r w:rsidRPr="00DF40E8">
        <w:rPr>
          <w:rFonts w:ascii="GHEA Grapalat" w:hAnsi="GHEA Grapalat"/>
          <w:sz w:val="20"/>
          <w:szCs w:val="20"/>
          <w:lang w:val="af-ZA"/>
        </w:rPr>
        <w:t xml:space="preserve">Հեռախոս </w:t>
      </w:r>
      <w:r w:rsidR="00240D25">
        <w:rPr>
          <w:rFonts w:ascii="GHEA Grapalat" w:hAnsi="GHEA Grapalat"/>
          <w:sz w:val="20"/>
          <w:szCs w:val="20"/>
          <w:u w:val="single"/>
          <w:lang w:val="af-ZA"/>
        </w:rPr>
        <w:t>094-776690</w:t>
      </w:r>
    </w:p>
    <w:p w:rsidR="00DF40E8" w:rsidRPr="00DF40E8" w:rsidRDefault="00521ECD" w:rsidP="00240D25">
      <w:pPr>
        <w:pStyle w:val="BodyTextIndent"/>
        <w:spacing w:after="0" w:line="480" w:lineRule="auto"/>
        <w:jc w:val="center"/>
        <w:rPr>
          <w:rFonts w:ascii="GHEA Grapalat" w:hAnsi="GHEA Grapalat"/>
          <w:sz w:val="20"/>
          <w:szCs w:val="20"/>
          <w:lang w:val="af-ZA"/>
        </w:rPr>
      </w:pPr>
      <w:r w:rsidRPr="00795980">
        <w:rPr>
          <w:rFonts w:ascii="GHEA Grapalat" w:hAnsi="GHEA Grapalat"/>
          <w:sz w:val="20"/>
          <w:szCs w:val="20"/>
          <w:lang w:val="af-ZA"/>
        </w:rPr>
        <w:t xml:space="preserve">Էլ. փոստ </w:t>
      </w:r>
      <w:r w:rsidRPr="00795980">
        <w:rPr>
          <w:rFonts w:ascii="GHEA Grapalat" w:hAnsi="GHEA Grapalat"/>
          <w:sz w:val="20"/>
          <w:szCs w:val="20"/>
          <w:lang w:val="hy-AM"/>
        </w:rPr>
        <w:t xml:space="preserve"> </w:t>
      </w:r>
      <w:r w:rsidR="00240D25">
        <w:rPr>
          <w:rFonts w:ascii="GHEA Grapalat" w:hAnsi="GHEA Grapalat"/>
          <w:color w:val="000000"/>
          <w:sz w:val="18"/>
          <w:szCs w:val="18"/>
          <w:shd w:val="clear" w:color="auto" w:fill="F6F6F6"/>
          <w:lang w:val="af-ZA"/>
        </w:rPr>
        <w:t>nazarian.rima</w:t>
      </w:r>
      <w:r w:rsidR="00FA054B">
        <w:rPr>
          <w:rFonts w:ascii="GHEA Grapalat" w:hAnsi="GHEA Grapalat"/>
          <w:color w:val="000000"/>
          <w:sz w:val="18"/>
          <w:szCs w:val="18"/>
          <w:shd w:val="clear" w:color="auto" w:fill="F6F6F6"/>
          <w:lang w:val="af-ZA"/>
        </w:rPr>
        <w:t>@</w:t>
      </w:r>
      <w:r w:rsidR="00240D25">
        <w:rPr>
          <w:rFonts w:ascii="GHEA Grapalat" w:hAnsi="GHEA Grapalat"/>
          <w:color w:val="000000"/>
          <w:sz w:val="18"/>
          <w:szCs w:val="18"/>
          <w:shd w:val="clear" w:color="auto" w:fill="F6F6F6"/>
          <w:lang w:val="af-ZA"/>
        </w:rPr>
        <w:t>mail.ru</w:t>
      </w:r>
    </w:p>
    <w:p w:rsidR="006E5207" w:rsidRPr="00DF40E8" w:rsidRDefault="00521ECD" w:rsidP="00FC053F">
      <w:pPr>
        <w:pStyle w:val="BodyTextIndent"/>
        <w:spacing w:after="0" w:line="240" w:lineRule="auto"/>
        <w:ind w:firstLine="0"/>
        <w:rPr>
          <w:rFonts w:ascii="GHEA Grapalat" w:hAnsi="GHEA Grapalat" w:cs="Sylfaen"/>
          <w:b/>
          <w:lang w:val="af-ZA"/>
        </w:rPr>
      </w:pPr>
      <w:r w:rsidRPr="00DF40E8">
        <w:rPr>
          <w:rFonts w:ascii="GHEA Grapalat" w:hAnsi="GHEA Grapalat" w:cs="Times Armenian"/>
          <w:sz w:val="20"/>
          <w:szCs w:val="20"/>
          <w:lang w:val="af-ZA"/>
        </w:rPr>
        <w:t xml:space="preserve">Պատվիրատու   </w:t>
      </w:r>
      <w:r w:rsidRPr="00DF40E8">
        <w:rPr>
          <w:rFonts w:ascii="GHEA Grapalat" w:hAnsi="GHEA Grapalat"/>
          <w:sz w:val="20"/>
          <w:szCs w:val="20"/>
          <w:lang w:val="af-ZA"/>
        </w:rPr>
        <w:t xml:space="preserve"> </w:t>
      </w:r>
      <w:r w:rsidR="00240D25">
        <w:rPr>
          <w:rFonts w:ascii="GHEA Grapalat" w:hAnsi="GHEA Grapalat" w:cs="Times New Roman"/>
          <w:sz w:val="20"/>
          <w:lang w:val="af-ZA"/>
        </w:rPr>
        <w:t xml:space="preserve">ՀՀ </w:t>
      </w:r>
      <w:r w:rsidR="00240D25" w:rsidRPr="008D40FE">
        <w:rPr>
          <w:rFonts w:ascii="Sylfaen" w:hAnsi="Sylfaen"/>
          <w:i w:val="0"/>
          <w:lang w:val="af-ZA"/>
        </w:rPr>
        <w:t>Արարատի  մարզի</w:t>
      </w:r>
      <w:r w:rsidR="00240D25">
        <w:rPr>
          <w:rFonts w:ascii="Sylfaen" w:hAnsi="Sylfaen"/>
          <w:i w:val="0"/>
          <w:lang w:val="af-ZA"/>
        </w:rPr>
        <w:t xml:space="preserve"> </w:t>
      </w:r>
      <w:r w:rsidR="00240D25">
        <w:rPr>
          <w:rFonts w:ascii="Sylfaen" w:hAnsi="Sylfaen"/>
          <w:i w:val="0"/>
          <w:lang w:val="hy-AM"/>
        </w:rPr>
        <w:t xml:space="preserve">Արարատ </w:t>
      </w:r>
      <w:r w:rsidR="00240D25">
        <w:rPr>
          <w:rFonts w:ascii="Sylfaen" w:hAnsi="Sylfaen"/>
          <w:i w:val="0"/>
          <w:lang w:val="ru-RU"/>
        </w:rPr>
        <w:t>գյուղի</w:t>
      </w:r>
      <w:r w:rsidR="00240D25">
        <w:rPr>
          <w:rFonts w:ascii="Sylfaen" w:hAnsi="Sylfaen"/>
          <w:i w:val="0"/>
          <w:lang w:val="hy-AM"/>
        </w:rPr>
        <w:t xml:space="preserve"> </w:t>
      </w:r>
      <w:r w:rsidR="00240D25">
        <w:rPr>
          <w:rFonts w:ascii="Sylfaen" w:hAnsi="Sylfaen" w:cs="Sylfaen"/>
          <w:i w:val="0"/>
          <w:lang w:val="hy-AM"/>
        </w:rPr>
        <w:t xml:space="preserve"> N</w:t>
      </w:r>
      <w:r w:rsidR="00240D25" w:rsidRPr="00E84F7D">
        <w:rPr>
          <w:rFonts w:ascii="Sylfaen" w:hAnsi="Sylfaen" w:cs="Sylfaen"/>
          <w:i w:val="0"/>
          <w:lang w:val="af-ZA"/>
        </w:rPr>
        <w:t>3</w:t>
      </w:r>
      <w:r w:rsidR="00240D25">
        <w:rPr>
          <w:rFonts w:ascii="Sylfaen" w:hAnsi="Sylfaen" w:cs="Sylfaen"/>
          <w:i w:val="0"/>
          <w:lang w:val="hy-AM"/>
        </w:rPr>
        <w:t xml:space="preserve"> միջնակարգ դպրոց</w:t>
      </w:r>
      <w:r w:rsidR="00240D25" w:rsidRPr="001C2B59">
        <w:rPr>
          <w:rFonts w:ascii="Sylfaen" w:hAnsi="Sylfaen"/>
          <w:i w:val="0"/>
          <w:lang w:val="af-ZA"/>
        </w:rPr>
        <w:t xml:space="preserve"> </w:t>
      </w:r>
      <w:r w:rsidR="00240D25">
        <w:rPr>
          <w:rFonts w:ascii="GHEA Grapalat" w:hAnsi="GHEA Grapalat" w:cs="Times New Roman"/>
          <w:sz w:val="20"/>
          <w:lang w:val="af-ZA"/>
        </w:rPr>
        <w:t>ՊՈԱԿ</w:t>
      </w:r>
    </w:p>
    <w:p w:rsidR="006E5207" w:rsidRDefault="006E5207" w:rsidP="006B258B">
      <w:pPr>
        <w:pStyle w:val="BodyText"/>
        <w:ind w:right="-7"/>
        <w:rPr>
          <w:rFonts w:ascii="GHEA Grapalat" w:hAnsi="GHEA Grapalat" w:cs="Sylfaen"/>
          <w:i/>
          <w:sz w:val="22"/>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w:t>
      </w:r>
      <w:r w:rsidRPr="00FA1819">
        <w:rPr>
          <w:rFonts w:ascii="GHEA Grapalat" w:hAnsi="GHEA Grapalat"/>
          <w:sz w:val="20"/>
          <w:szCs w:val="20"/>
        </w:rPr>
        <w:t xml:space="preserve"> </w:t>
      </w:r>
      <w:r w:rsidRPr="00D45C73">
        <w:rPr>
          <w:rFonts w:ascii="GHEA Grapalat" w:hAnsi="GHEA Grapalat"/>
          <w:sz w:val="20"/>
          <w:szCs w:val="20"/>
          <w:lang w:val="af-ZA"/>
        </w:rPr>
        <w:t xml:space="preserve">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FA1819" w:rsidRDefault="006B258B" w:rsidP="006B258B">
      <w:pPr>
        <w:ind w:left="938" w:right="783"/>
        <w:jc w:val="center"/>
        <w:rPr>
          <w:rFonts w:ascii="GHEA Grapalat" w:hAnsi="GHEA Grapalat"/>
          <w:sz w:val="20"/>
          <w:szCs w:val="20"/>
        </w:rPr>
      </w:pPr>
      <w:r w:rsidRPr="006B258B">
        <w:rPr>
          <w:rFonts w:ascii="GHEA Grapalat" w:hAnsi="GHEA Grapalat"/>
          <w:sz w:val="20"/>
          <w:szCs w:val="20"/>
          <w:lang w:val="en-AU"/>
        </w:rPr>
        <w:t xml:space="preserve">This text of the notice is approved by decision of the Price Quotation Commission </w:t>
      </w:r>
      <w:r w:rsidRPr="006B258B">
        <w:rPr>
          <w:rFonts w:ascii="GHEA Grapalat" w:hAnsi="GHEA Grapalat"/>
          <w:i/>
          <w:sz w:val="20"/>
          <w:szCs w:val="20"/>
          <w:lang w:val="en-AU"/>
        </w:rPr>
        <w:t>N</w:t>
      </w:r>
      <w:r w:rsidRPr="006B258B">
        <w:rPr>
          <w:rFonts w:ascii="GHEA Grapalat" w:hAnsi="GHEA Grapalat"/>
          <w:sz w:val="20"/>
          <w:szCs w:val="20"/>
          <w:lang w:val="en-AU"/>
        </w:rPr>
        <w:t xml:space="preserve"> </w:t>
      </w:r>
      <w:r w:rsidRPr="006B258B">
        <w:rPr>
          <w:rFonts w:ascii="GHEA Grapalat" w:hAnsi="GHEA Grapalat"/>
          <w:sz w:val="20"/>
          <w:szCs w:val="20"/>
        </w:rPr>
        <w:t>1</w:t>
      </w:r>
      <w:r w:rsidRPr="006B258B">
        <w:rPr>
          <w:rFonts w:ascii="GHEA Grapalat" w:hAnsi="GHEA Grapalat"/>
          <w:sz w:val="20"/>
          <w:szCs w:val="20"/>
          <w:lang w:val="en-AU"/>
        </w:rPr>
        <w:t xml:space="preserve">  of </w:t>
      </w:r>
    </w:p>
    <w:p w:rsidR="006B258B" w:rsidRPr="006B258B" w:rsidRDefault="003A4EEB" w:rsidP="006B258B">
      <w:pPr>
        <w:ind w:left="938" w:right="783"/>
        <w:jc w:val="center"/>
        <w:rPr>
          <w:rFonts w:ascii="GHEA Grapalat" w:hAnsi="GHEA Grapalat"/>
          <w:sz w:val="20"/>
          <w:szCs w:val="20"/>
          <w:lang w:val="en-AU"/>
        </w:rPr>
      </w:pPr>
      <w:r>
        <w:rPr>
          <w:rFonts w:ascii="GHEA Grapalat" w:hAnsi="GHEA Grapalat"/>
          <w:sz w:val="20"/>
          <w:szCs w:val="20"/>
        </w:rPr>
        <w:t>2</w:t>
      </w:r>
      <w:r w:rsidR="00240D25">
        <w:rPr>
          <w:rFonts w:ascii="GHEA Grapalat" w:hAnsi="GHEA Grapalat"/>
          <w:sz w:val="20"/>
          <w:szCs w:val="20"/>
        </w:rPr>
        <w:t>0</w:t>
      </w:r>
      <w:r w:rsidR="00FC053F">
        <w:rPr>
          <w:rFonts w:ascii="GHEA Grapalat" w:hAnsi="GHEA Grapalat"/>
          <w:sz w:val="20"/>
          <w:szCs w:val="20"/>
        </w:rPr>
        <w:t xml:space="preserve"> </w:t>
      </w:r>
      <w:r w:rsidR="00FC053F" w:rsidRPr="00FC053F">
        <w:rPr>
          <w:rFonts w:ascii="GHEA Grapalat" w:hAnsi="GHEA Grapalat"/>
          <w:sz w:val="20"/>
          <w:szCs w:val="20"/>
        </w:rPr>
        <w:t>dekt</w:t>
      </w:r>
      <w:r w:rsidR="006B258B" w:rsidRPr="00513E1B">
        <w:rPr>
          <w:rFonts w:ascii="GHEA Grapalat" w:hAnsi="GHEA Grapalat"/>
          <w:sz w:val="20"/>
          <w:szCs w:val="20"/>
        </w:rPr>
        <w:t xml:space="preserve">ember </w:t>
      </w:r>
      <w:r w:rsidR="006B258B" w:rsidRPr="00513E1B">
        <w:rPr>
          <w:rFonts w:ascii="GHEA Grapalat" w:hAnsi="GHEA Grapalat"/>
          <w:sz w:val="20"/>
          <w:szCs w:val="20"/>
          <w:lang w:val="en-AU"/>
        </w:rPr>
        <w:t xml:space="preserve"> of 201</w:t>
      </w:r>
      <w:r w:rsidR="006B258B" w:rsidRPr="00513E1B">
        <w:rPr>
          <w:rFonts w:ascii="GHEA Grapalat" w:hAnsi="GHEA Grapalat"/>
          <w:sz w:val="20"/>
          <w:szCs w:val="20"/>
        </w:rPr>
        <w:t>9</w:t>
      </w:r>
      <w:r w:rsidR="006B258B" w:rsidRPr="00D45C73">
        <w:rPr>
          <w:rFonts w:ascii="GHEA Grapalat" w:hAnsi="GHEA Grapalat"/>
          <w:sz w:val="20"/>
          <w:szCs w:val="20"/>
        </w:rPr>
        <w:t xml:space="preserve"> </w:t>
      </w:r>
      <w:r w:rsidR="006B258B" w:rsidRPr="006B258B">
        <w:rPr>
          <w:rFonts w:ascii="GHEA Grapalat" w:hAnsi="GHEA Grapalat"/>
          <w:sz w:val="20"/>
          <w:szCs w:val="20"/>
          <w:lang w:val="en-AU"/>
        </w:rPr>
        <w:t xml:space="preserve"> </w:t>
      </w:r>
    </w:p>
    <w:p w:rsidR="006B258B" w:rsidRPr="00FA1819" w:rsidRDefault="006B258B" w:rsidP="006B258B">
      <w:pPr>
        <w:spacing w:after="160"/>
        <w:ind w:firstLine="720"/>
        <w:jc w:val="center"/>
        <w:rPr>
          <w:rFonts w:ascii="GHEA Grapalat" w:hAnsi="GHEA Grapalat"/>
          <w:sz w:val="20"/>
          <w:szCs w:val="20"/>
        </w:rPr>
      </w:pPr>
    </w:p>
    <w:p w:rsidR="006B258B" w:rsidRPr="00281EB6"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00281EB6" w:rsidRPr="000376B2">
        <w:rPr>
          <w:rFonts w:ascii="Sylfaen" w:hAnsi="Sylfaen"/>
          <w:i/>
        </w:rPr>
        <w:t>A</w:t>
      </w:r>
      <w:r w:rsidR="00281EB6">
        <w:rPr>
          <w:rFonts w:ascii="Sylfaen" w:hAnsi="Sylfaen"/>
          <w:i/>
        </w:rPr>
        <w:t>MA</w:t>
      </w:r>
      <w:r w:rsidR="00281EB6" w:rsidRPr="00706FFA">
        <w:rPr>
          <w:rFonts w:ascii="Sylfaen" w:hAnsi="Sylfaen"/>
          <w:i/>
        </w:rPr>
        <w:t>D</w:t>
      </w:r>
      <w:r w:rsidR="00281EB6">
        <w:rPr>
          <w:rFonts w:ascii="Sylfaen" w:hAnsi="Sylfaen"/>
          <w:i/>
        </w:rPr>
        <w:t>3</w:t>
      </w:r>
      <w:r w:rsidR="00281EB6" w:rsidRPr="000376B2">
        <w:rPr>
          <w:rFonts w:ascii="Sylfaen" w:hAnsi="Sylfaen"/>
          <w:i/>
        </w:rPr>
        <w:t>-GHAPDzB</w:t>
      </w:r>
      <w:r w:rsidR="00281EB6">
        <w:rPr>
          <w:rFonts w:ascii="Sylfaen" w:hAnsi="Sylfaen"/>
          <w:i/>
        </w:rPr>
        <w:t>-20</w:t>
      </w:r>
      <w:r w:rsidR="00281EB6" w:rsidRPr="000376B2">
        <w:rPr>
          <w:rFonts w:ascii="Sylfaen" w:hAnsi="Sylfaen"/>
          <w:i/>
        </w:rPr>
        <w:t>/</w:t>
      </w:r>
      <w:r w:rsidR="003A4EEB">
        <w:rPr>
          <w:rFonts w:ascii="Sylfaen" w:hAnsi="Sylfaen"/>
          <w:i/>
        </w:rPr>
        <w:t>2</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The </w:t>
      </w:r>
      <w:r w:rsidR="00DF40E8">
        <w:rPr>
          <w:rFonts w:ascii="GHEA Grapalat" w:hAnsi="GHEA Grapalat"/>
          <w:sz w:val="20"/>
          <w:szCs w:val="20"/>
          <w:lang w:val="en-AU"/>
        </w:rPr>
        <w:t xml:space="preserve">Client:  </w:t>
      </w:r>
      <w:r w:rsidR="00FC053F" w:rsidRPr="00FC053F">
        <w:rPr>
          <w:rFonts w:ascii="GHEA Grapalat" w:hAnsi="GHEA Grapalat"/>
          <w:sz w:val="20"/>
          <w:szCs w:val="20"/>
          <w:lang w:val="en-AU"/>
        </w:rPr>
        <w:t xml:space="preserve">Jrashen secondary school after </w:t>
      </w:r>
      <w:r w:rsidR="00281EB6" w:rsidRPr="00706FFA">
        <w:rPr>
          <w:rFonts w:ascii="Sylfaen" w:hAnsi="Sylfaen"/>
          <w:i/>
        </w:rPr>
        <w:t>Secondary school N3 village Ararat, marz Ararat</w:t>
      </w:r>
      <w:r w:rsidR="00FC053F">
        <w:rPr>
          <w:rFonts w:ascii="GHEA Grapalat" w:hAnsi="GHEA Grapalat"/>
          <w:sz w:val="20"/>
          <w:szCs w:val="20"/>
          <w:lang w:val="en-AU"/>
        </w:rPr>
        <w:t>,</w:t>
      </w:r>
      <w:r w:rsidRPr="006B258B">
        <w:rPr>
          <w:rFonts w:ascii="GHEA Grapalat" w:hAnsi="GHEA Grapalat"/>
          <w:sz w:val="20"/>
          <w:szCs w:val="20"/>
          <w:lang w:val="en-AU"/>
        </w:rPr>
        <w:t xml:space="preserve">, which is located at </w:t>
      </w:r>
      <w:r w:rsidR="00281EB6" w:rsidRPr="00706FFA">
        <w:rPr>
          <w:rFonts w:ascii="Sylfaen" w:hAnsi="Sylfaen"/>
          <w:i/>
        </w:rPr>
        <w:t>in Ararat region, v. Ararat, Khnko Aper street 43</w:t>
      </w:r>
      <w:r w:rsidR="00281EB6">
        <w:rPr>
          <w:rFonts w:ascii="GHEA Grapalat" w:hAnsi="GHEA Grapalat"/>
          <w:sz w:val="20"/>
          <w:szCs w:val="20"/>
          <w:lang w:val="en-AU"/>
        </w:rPr>
        <w:t>,</w:t>
      </w:r>
      <w:r w:rsidR="00FC053F" w:rsidRPr="00FC053F">
        <w:rPr>
          <w:rFonts w:ascii="GHEA Grapalat" w:hAnsi="GHEA Grapalat"/>
          <w:sz w:val="20"/>
          <w:szCs w:val="20"/>
          <w:lang w:val="en-AU"/>
        </w:rPr>
        <w:t xml:space="preserve"> of RA </w:t>
      </w:r>
      <w:r w:rsidRPr="006B258B">
        <w:rPr>
          <w:rFonts w:ascii="GHEA Grapalat" w:hAnsi="GHEA Grapalat"/>
          <w:sz w:val="20"/>
          <w:szCs w:val="20"/>
          <w:lang w:val="en-AU"/>
        </w:rPr>
        <w:t>is locat</w:t>
      </w:r>
      <w:r w:rsidR="00D56A83">
        <w:rPr>
          <w:rFonts w:ascii="GHEA Grapalat" w:hAnsi="GHEA Grapalat"/>
          <w:sz w:val="20"/>
          <w:szCs w:val="20"/>
          <w:lang w:val="en-AU"/>
        </w:rPr>
        <w:t xml:space="preserve">ed in </w:t>
      </w:r>
      <w:r w:rsidR="00281EB6" w:rsidRPr="00706FFA">
        <w:rPr>
          <w:rFonts w:ascii="Sylfaen" w:hAnsi="Sylfaen"/>
          <w:i/>
        </w:rPr>
        <w:t xml:space="preserve">Ararat v Secondary school </w:t>
      </w:r>
      <w:r w:rsidR="00281EB6">
        <w:rPr>
          <w:rFonts w:ascii="Sylfaen" w:hAnsi="Sylfaen"/>
          <w:i/>
        </w:rPr>
        <w:t>N</w:t>
      </w:r>
      <w:r w:rsidR="00281EB6" w:rsidRPr="00706FFA">
        <w:rPr>
          <w:rFonts w:ascii="Sylfaen" w:hAnsi="Sylfaen"/>
          <w:i/>
        </w:rPr>
        <w:t>3 SN</w:t>
      </w:r>
      <w:r w:rsidR="00281EB6" w:rsidRPr="0050454E">
        <w:rPr>
          <w:rFonts w:ascii="Sylfaen" w:hAnsi="Sylfaen"/>
          <w:i/>
        </w:rPr>
        <w:t>CO</w:t>
      </w:r>
      <w:r w:rsidR="00281EB6" w:rsidRPr="006B258B">
        <w:rPr>
          <w:rFonts w:ascii="GHEA Grapalat" w:hAnsi="GHEA Grapalat"/>
          <w:sz w:val="20"/>
          <w:szCs w:val="20"/>
          <w:lang w:val="en-AU"/>
        </w:rPr>
        <w:t xml:space="preserve"> </w:t>
      </w:r>
      <w:r w:rsidRPr="006B258B">
        <w:rPr>
          <w:rFonts w:ascii="GHEA Grapalat" w:hAnsi="GHEA Grapalat"/>
          <w:sz w:val="20"/>
          <w:szCs w:val="20"/>
          <w:lang w:val="en-AU"/>
        </w:rPr>
        <w:t>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003A4EEB">
        <w:rPr>
          <w:rFonts w:ascii="GHEA Grapalat" w:hAnsi="GHEA Grapalat"/>
          <w:sz w:val="20"/>
          <w:szCs w:val="20"/>
        </w:rPr>
        <w:t>10</w:t>
      </w:r>
      <w:r w:rsidRPr="00D45C73">
        <w:rPr>
          <w:rFonts w:ascii="GHEA Grapalat" w:hAnsi="GHEA Grapalat"/>
          <w:sz w:val="20"/>
          <w:szCs w:val="20"/>
        </w:rPr>
        <w:t>;00</w:t>
      </w:r>
      <w:r w:rsidRPr="006B258B">
        <w:rPr>
          <w:rFonts w:ascii="GHEA Grapalat" w:hAnsi="GHEA Grapalat"/>
          <w:sz w:val="20"/>
          <w:szCs w:val="20"/>
          <w:lang w:val="en-AU"/>
        </w:rPr>
        <w:t xml:space="preserve">. In order to receive an invitation in writing, the Client must submit a written application. The Client shall provide paper-based invoices of  on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Quotation queries must be submitt</w:t>
      </w:r>
      <w:r w:rsidR="00DF40E8">
        <w:rPr>
          <w:rFonts w:ascii="GHEA Grapalat" w:hAnsi="GHEA Grapalat"/>
          <w:sz w:val="20"/>
          <w:szCs w:val="20"/>
          <w:lang w:val="en-AU"/>
        </w:rPr>
        <w:t xml:space="preserve">ed to RA Ararat marz. </w:t>
      </w:r>
      <w:r w:rsidR="00281EB6" w:rsidRPr="00706FFA">
        <w:rPr>
          <w:rFonts w:ascii="Sylfaen" w:hAnsi="Sylfaen"/>
          <w:i/>
        </w:rPr>
        <w:t>school N3 village Ararat,</w:t>
      </w:r>
      <w:r w:rsidR="00FC053F" w:rsidRPr="00FC053F">
        <w:rPr>
          <w:rFonts w:ascii="GHEA Grapalat" w:hAnsi="GHEA Grapalat"/>
          <w:sz w:val="20"/>
          <w:szCs w:val="20"/>
          <w:lang w:val="en-AU"/>
        </w:rPr>
        <w:t xml:space="preserve"> secondary school after </w:t>
      </w:r>
      <w:r w:rsidR="00281EB6" w:rsidRPr="00706FFA">
        <w:rPr>
          <w:rFonts w:ascii="Sylfaen" w:hAnsi="Sylfaen"/>
          <w:i/>
        </w:rPr>
        <w:t>Khnko Aper street 43</w:t>
      </w:r>
      <w:r w:rsidRPr="006B258B">
        <w:rPr>
          <w:rFonts w:ascii="GHEA Grapalat" w:hAnsi="GHEA Grapalat"/>
          <w:sz w:val="20"/>
          <w:szCs w:val="20"/>
          <w:lang w:val="en-AU"/>
        </w:rPr>
        <w:t>, N</w:t>
      </w:r>
      <w:r w:rsidR="00FC053F" w:rsidRPr="00FC053F">
        <w:rPr>
          <w:rFonts w:ascii="GHEA Grapalat" w:hAnsi="GHEA Grapalat"/>
          <w:sz w:val="20"/>
          <w:szCs w:val="20"/>
        </w:rPr>
        <w:t>4</w:t>
      </w:r>
      <w:r w:rsidRPr="006B258B">
        <w:rPr>
          <w:rFonts w:ascii="GHEA Grapalat" w:hAnsi="GHEA Grapalat"/>
          <w:sz w:val="20"/>
          <w:szCs w:val="20"/>
          <w:lang w:val="en-AU"/>
        </w:rPr>
        <w:t xml:space="preserve"> in paper form till </w:t>
      </w:r>
      <w:r w:rsidR="003A4EEB">
        <w:rPr>
          <w:rFonts w:ascii="GHEA Grapalat" w:hAnsi="GHEA Grapalat"/>
          <w:sz w:val="20"/>
          <w:szCs w:val="20"/>
        </w:rPr>
        <w:t>10</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281EB6" w:rsidRDefault="006B258B" w:rsidP="006B258B">
      <w:pPr>
        <w:ind w:firstLine="567"/>
        <w:jc w:val="both"/>
        <w:rPr>
          <w:rFonts w:ascii="GHEA Grapalat" w:hAnsi="GHEA Grapalat"/>
          <w:b/>
          <w:sz w:val="20"/>
          <w:szCs w:val="20"/>
        </w:rPr>
      </w:pPr>
      <w:r w:rsidRPr="0043056A">
        <w:rPr>
          <w:rFonts w:ascii="GHEA Grapalat" w:hAnsi="GHEA Grapalat"/>
          <w:sz w:val="20"/>
          <w:szCs w:val="20"/>
          <w:lang w:val="en-AU"/>
        </w:rPr>
        <w:t>Opening of bids will be held in Ararat marz o</w:t>
      </w:r>
      <w:r w:rsidR="00D56A83" w:rsidRPr="0043056A">
        <w:rPr>
          <w:rFonts w:ascii="GHEA Grapalat" w:hAnsi="GHEA Grapalat"/>
          <w:sz w:val="20"/>
          <w:szCs w:val="20"/>
          <w:lang w:val="en-AU"/>
        </w:rPr>
        <w:t xml:space="preserve">f </w:t>
      </w:r>
      <w:r w:rsidR="009D3545" w:rsidRPr="0043056A">
        <w:rPr>
          <w:rFonts w:ascii="GHEA Grapalat" w:hAnsi="GHEA Grapalat"/>
          <w:sz w:val="20"/>
          <w:szCs w:val="20"/>
          <w:lang w:val="en-AU"/>
        </w:rPr>
        <w:t>RA</w:t>
      </w:r>
      <w:r w:rsidR="00DF40E8" w:rsidRPr="0043056A">
        <w:rPr>
          <w:rFonts w:ascii="GHEA Grapalat" w:hAnsi="GHEA Grapalat"/>
          <w:sz w:val="20"/>
          <w:szCs w:val="20"/>
          <w:lang w:val="en-AU"/>
        </w:rPr>
        <w:t xml:space="preserve">. </w:t>
      </w:r>
      <w:r w:rsidR="00281EB6" w:rsidRPr="00706FFA">
        <w:rPr>
          <w:rFonts w:ascii="Sylfaen" w:hAnsi="Sylfaen"/>
          <w:i/>
        </w:rPr>
        <w:t>school N3 village Ararat</w:t>
      </w:r>
      <w:r w:rsidR="00281EB6" w:rsidRPr="0043056A">
        <w:rPr>
          <w:rFonts w:ascii="GHEA Grapalat" w:hAnsi="GHEA Grapalat"/>
          <w:sz w:val="20"/>
          <w:szCs w:val="20"/>
          <w:lang w:val="en-AU"/>
        </w:rPr>
        <w:t xml:space="preserve"> </w:t>
      </w:r>
      <w:r w:rsidR="00FC053F" w:rsidRPr="0043056A">
        <w:rPr>
          <w:rFonts w:ascii="GHEA Grapalat" w:hAnsi="GHEA Grapalat"/>
          <w:sz w:val="20"/>
          <w:szCs w:val="20"/>
          <w:lang w:val="en-AU"/>
        </w:rPr>
        <w:t xml:space="preserve">secondary school after </w:t>
      </w:r>
      <w:r w:rsidR="00281EB6" w:rsidRPr="00706FFA">
        <w:rPr>
          <w:rFonts w:ascii="Sylfaen" w:hAnsi="Sylfaen"/>
          <w:i/>
        </w:rPr>
        <w:t>Khnko Aper street 43</w:t>
      </w:r>
      <w:r w:rsidR="00FC053F" w:rsidRPr="0043056A">
        <w:rPr>
          <w:rFonts w:ascii="GHEA Grapalat" w:hAnsi="GHEA Grapalat"/>
          <w:sz w:val="20"/>
          <w:szCs w:val="20"/>
          <w:lang w:val="en-AU"/>
        </w:rPr>
        <w:t xml:space="preserve">, </w:t>
      </w:r>
      <w:r w:rsidRPr="0043056A">
        <w:rPr>
          <w:rFonts w:ascii="GHEA Grapalat" w:hAnsi="GHEA Grapalat"/>
          <w:sz w:val="20"/>
          <w:szCs w:val="20"/>
          <w:lang w:val="en-AU"/>
        </w:rPr>
        <w:t xml:space="preserve"> 201</w:t>
      </w:r>
      <w:r w:rsidRPr="0043056A">
        <w:rPr>
          <w:rFonts w:ascii="GHEA Grapalat" w:hAnsi="GHEA Grapalat"/>
          <w:sz w:val="20"/>
          <w:szCs w:val="20"/>
        </w:rPr>
        <w:t>9</w:t>
      </w:r>
      <w:r w:rsidR="009D3545" w:rsidRPr="00281EB6">
        <w:rPr>
          <w:rFonts w:ascii="GHEA Grapalat" w:hAnsi="GHEA Grapalat"/>
          <w:b/>
          <w:sz w:val="20"/>
          <w:szCs w:val="20"/>
          <w:lang w:val="en-AU"/>
        </w:rPr>
        <w:t>..</w:t>
      </w:r>
      <w:r w:rsidRPr="00281EB6">
        <w:rPr>
          <w:rFonts w:ascii="GHEA Grapalat" w:hAnsi="GHEA Grapalat"/>
          <w:b/>
          <w:sz w:val="20"/>
          <w:szCs w:val="20"/>
          <w:lang w:val="en-AU"/>
        </w:rPr>
        <w:t xml:space="preserve"> dektember </w:t>
      </w:r>
      <w:r w:rsidR="003A4EEB">
        <w:rPr>
          <w:rFonts w:ascii="GHEA Grapalat" w:hAnsi="GHEA Grapalat"/>
          <w:b/>
          <w:sz w:val="20"/>
          <w:szCs w:val="20"/>
        </w:rPr>
        <w:t>27</w:t>
      </w:r>
      <w:r w:rsidR="009D3545" w:rsidRPr="00281EB6">
        <w:rPr>
          <w:rFonts w:ascii="GHEA Grapalat" w:hAnsi="GHEA Grapalat"/>
          <w:b/>
          <w:sz w:val="20"/>
          <w:szCs w:val="20"/>
        </w:rPr>
        <w:t xml:space="preserve"> </w:t>
      </w:r>
      <w:r w:rsidRPr="00281EB6">
        <w:rPr>
          <w:rFonts w:ascii="GHEA Grapalat" w:hAnsi="GHEA Grapalat"/>
          <w:b/>
          <w:sz w:val="20"/>
          <w:szCs w:val="20"/>
          <w:lang w:val="en-AU"/>
        </w:rPr>
        <w:t xml:space="preserve">at </w:t>
      </w:r>
      <w:r w:rsidR="003A4EEB">
        <w:rPr>
          <w:rFonts w:ascii="GHEA Grapalat" w:hAnsi="GHEA Grapalat"/>
          <w:b/>
          <w:sz w:val="20"/>
          <w:szCs w:val="20"/>
        </w:rPr>
        <w:t>10</w:t>
      </w:r>
      <w:r w:rsidRPr="00281EB6">
        <w:rPr>
          <w:rFonts w:ascii="GHEA Grapalat" w:hAnsi="GHEA Grapalat"/>
          <w:b/>
          <w:sz w:val="20"/>
          <w:szCs w:val="20"/>
        </w:rPr>
        <w:t>;00</w:t>
      </w:r>
    </w:p>
    <w:p w:rsidR="006B258B" w:rsidRPr="0043056A" w:rsidRDefault="00B001A1" w:rsidP="00B001A1">
      <w:pPr>
        <w:jc w:val="both"/>
        <w:rPr>
          <w:rFonts w:ascii="GHEA Grapalat" w:hAnsi="GHEA Grapalat"/>
          <w:sz w:val="20"/>
          <w:szCs w:val="20"/>
          <w:lang w:val="en-AU"/>
        </w:rPr>
      </w:pPr>
      <w:r w:rsidRPr="0043056A">
        <w:rPr>
          <w:rFonts w:ascii="GHEA Grapalat" w:hAnsi="GHEA Grapalat"/>
          <w:sz w:val="20"/>
          <w:szCs w:val="20"/>
        </w:rPr>
        <w:t xml:space="preserve">    </w:t>
      </w:r>
      <w:r w:rsidR="006B258B" w:rsidRPr="0043056A">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43056A">
            <w:rPr>
              <w:rFonts w:ascii="GHEA Grapalat" w:hAnsi="GHEA Grapalat"/>
              <w:sz w:val="20"/>
              <w:szCs w:val="20"/>
              <w:lang w:val="en-AU"/>
            </w:rPr>
            <w:t>Yerevan</w:t>
          </w:r>
        </w:smartTag>
      </w:smartTag>
      <w:r w:rsidR="006B258B" w:rsidRPr="0043056A">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43056A">
            <w:rPr>
              <w:rFonts w:ascii="GHEA Grapalat" w:hAnsi="GHEA Grapalat"/>
              <w:sz w:val="20"/>
              <w:szCs w:val="20"/>
              <w:lang w:val="en-AU"/>
            </w:rPr>
            <w:t>Republic</w:t>
          </w:r>
        </w:smartTag>
        <w:r w:rsidR="006B258B" w:rsidRPr="0043056A">
          <w:rPr>
            <w:rFonts w:ascii="GHEA Grapalat" w:hAnsi="GHEA Grapalat"/>
            <w:sz w:val="20"/>
            <w:szCs w:val="20"/>
            <w:lang w:val="en-AU"/>
          </w:rPr>
          <w:t xml:space="preserve"> of </w:t>
        </w:r>
        <w:smartTag w:uri="urn:schemas-microsoft-com:office:smarttags" w:element="PlaceName">
          <w:r w:rsidR="006B258B" w:rsidRPr="0043056A">
            <w:rPr>
              <w:rFonts w:ascii="GHEA Grapalat" w:hAnsi="GHEA Grapalat"/>
              <w:sz w:val="20"/>
              <w:szCs w:val="20"/>
              <w:lang w:val="en-AU"/>
            </w:rPr>
            <w:t>Armenia</w:t>
          </w:r>
        </w:smartTag>
      </w:smartTag>
      <w:r w:rsidR="006B258B" w:rsidRPr="0043056A">
        <w:rPr>
          <w:rFonts w:ascii="GHEA Grapalat" w:hAnsi="GHEA Grapalat"/>
          <w:sz w:val="20"/>
          <w:szCs w:val="20"/>
          <w:lang w:val="en-AU"/>
        </w:rPr>
        <w:t>.</w:t>
      </w:r>
    </w:p>
    <w:p w:rsidR="006B258B" w:rsidRPr="0043056A" w:rsidRDefault="006B258B" w:rsidP="006B258B">
      <w:pPr>
        <w:ind w:firstLine="567"/>
        <w:jc w:val="both"/>
        <w:rPr>
          <w:rFonts w:ascii="GHEA Grapalat" w:hAnsi="GHEA Grapalat"/>
          <w:sz w:val="20"/>
          <w:szCs w:val="20"/>
          <w:lang w:val="en-AU"/>
        </w:rPr>
      </w:pPr>
      <w:r w:rsidRPr="0043056A">
        <w:rPr>
          <w:rFonts w:ascii="GHEA Grapalat" w:hAnsi="GHEA Grapalat"/>
          <w:sz w:val="20"/>
          <w:szCs w:val="20"/>
          <w:lang w:val="en-AU"/>
        </w:rPr>
        <w:t xml:space="preserve">For more information about this announcement, please contact </w:t>
      </w:r>
      <w:r w:rsidR="00281EB6">
        <w:rPr>
          <w:rFonts w:ascii="GHEA Grapalat" w:hAnsi="GHEA Grapalat"/>
          <w:sz w:val="20"/>
          <w:szCs w:val="20"/>
          <w:lang w:val="en-AU"/>
        </w:rPr>
        <w:t>R.Nazaryan</w:t>
      </w:r>
      <w:r w:rsidRPr="0043056A">
        <w:rPr>
          <w:rFonts w:ascii="GHEA Grapalat" w:hAnsi="GHEA Grapalat"/>
          <w:sz w:val="20"/>
          <w:szCs w:val="20"/>
          <w:lang w:val="en-AU"/>
        </w:rPr>
        <w:t>, Secretary of the Appraisal Commission</w:t>
      </w:r>
    </w:p>
    <w:p w:rsidR="006B258B" w:rsidRPr="0043056A" w:rsidRDefault="006B258B" w:rsidP="006B258B">
      <w:pPr>
        <w:ind w:firstLine="567"/>
        <w:jc w:val="both"/>
        <w:rPr>
          <w:rFonts w:ascii="GHEA Grapalat" w:hAnsi="GHEA Grapalat"/>
          <w:sz w:val="20"/>
          <w:szCs w:val="20"/>
        </w:rPr>
      </w:pPr>
      <w:r w:rsidRPr="0043056A">
        <w:rPr>
          <w:rFonts w:ascii="GHEA Grapalat" w:hAnsi="GHEA Grapalat"/>
          <w:sz w:val="20"/>
          <w:szCs w:val="20"/>
        </w:rPr>
        <w:t xml:space="preserve"> </w:t>
      </w:r>
    </w:p>
    <w:p w:rsidR="006B258B" w:rsidRPr="0043056A" w:rsidRDefault="006B258B" w:rsidP="006B258B">
      <w:pPr>
        <w:ind w:left="1404" w:firstLine="720"/>
        <w:jc w:val="both"/>
        <w:rPr>
          <w:rFonts w:ascii="GHEA Grapalat" w:hAnsi="GHEA Grapalat"/>
          <w:sz w:val="20"/>
          <w:szCs w:val="20"/>
        </w:rPr>
      </w:pPr>
    </w:p>
    <w:p w:rsidR="006B258B" w:rsidRPr="0043056A" w:rsidRDefault="00281EB6" w:rsidP="006B258B">
      <w:pPr>
        <w:ind w:firstLine="720"/>
        <w:jc w:val="center"/>
        <w:rPr>
          <w:rFonts w:ascii="GHEA Grapalat" w:hAnsi="GHEA Grapalat"/>
          <w:sz w:val="20"/>
          <w:szCs w:val="20"/>
          <w:lang w:val="en-AU"/>
        </w:rPr>
      </w:pPr>
      <w:r>
        <w:rPr>
          <w:rFonts w:ascii="GHEA Grapalat" w:hAnsi="GHEA Grapalat"/>
          <w:sz w:val="20"/>
          <w:szCs w:val="20"/>
          <w:lang w:val="en-AU"/>
        </w:rPr>
        <w:t>Phone 094 776690</w:t>
      </w:r>
    </w:p>
    <w:p w:rsidR="006B258B" w:rsidRPr="0043056A" w:rsidRDefault="006B258B" w:rsidP="00281EB6">
      <w:pPr>
        <w:spacing w:line="480" w:lineRule="auto"/>
        <w:ind w:firstLine="720"/>
        <w:jc w:val="center"/>
        <w:rPr>
          <w:rFonts w:ascii="GHEA Grapalat" w:hAnsi="GHEA Grapalat"/>
          <w:sz w:val="20"/>
          <w:szCs w:val="20"/>
        </w:rPr>
      </w:pPr>
      <w:r w:rsidRPr="0043056A">
        <w:rPr>
          <w:rFonts w:ascii="GHEA Grapalat" w:hAnsi="GHEA Grapalat"/>
          <w:sz w:val="20"/>
          <w:szCs w:val="20"/>
          <w:lang w:val="en-AU"/>
        </w:rPr>
        <w:t>Em</w:t>
      </w:r>
      <w:r w:rsidR="00D45C73" w:rsidRPr="0043056A">
        <w:rPr>
          <w:rFonts w:ascii="GHEA Grapalat" w:hAnsi="GHEA Grapalat"/>
          <w:sz w:val="20"/>
          <w:szCs w:val="20"/>
          <w:lang w:val="en-AU"/>
        </w:rPr>
        <w:t xml:space="preserve">ail mail: </w:t>
      </w:r>
      <w:r w:rsidRPr="0043056A">
        <w:rPr>
          <w:rFonts w:ascii="GHEA Grapalat" w:hAnsi="GHEA Grapalat"/>
          <w:sz w:val="20"/>
          <w:szCs w:val="20"/>
          <w:lang w:val="en-AU"/>
        </w:rPr>
        <w:t xml:space="preserve"> </w:t>
      </w:r>
      <w:bookmarkStart w:id="3" w:name="_GoBack"/>
      <w:bookmarkEnd w:id="3"/>
      <w:r w:rsidR="00281EB6">
        <w:rPr>
          <w:rFonts w:ascii="GHEA Grapalat" w:hAnsi="GHEA Grapalat"/>
          <w:color w:val="000000"/>
          <w:sz w:val="20"/>
          <w:szCs w:val="20"/>
          <w:shd w:val="clear" w:color="auto" w:fill="F6F6F6"/>
        </w:rPr>
        <w:t>nazarian.rima@mail.ru</w:t>
      </w:r>
    </w:p>
    <w:p w:rsidR="006B258B" w:rsidRPr="006B258B" w:rsidRDefault="00281EB6" w:rsidP="006B258B">
      <w:pPr>
        <w:ind w:left="1404" w:firstLine="720"/>
        <w:jc w:val="center"/>
        <w:rPr>
          <w:rFonts w:ascii="GHEA Grapalat" w:hAnsi="GHEA Grapalat"/>
          <w:sz w:val="20"/>
          <w:szCs w:val="20"/>
          <w:lang w:val="af-ZA"/>
        </w:rPr>
      </w:pPr>
      <w:r w:rsidRPr="00706FFA">
        <w:rPr>
          <w:rFonts w:ascii="Sylfaen" w:hAnsi="Sylfaen"/>
          <w:i/>
        </w:rPr>
        <w:t xml:space="preserve">Ararat v Secondary school </w:t>
      </w:r>
      <w:r>
        <w:rPr>
          <w:rFonts w:ascii="Sylfaen" w:hAnsi="Sylfaen"/>
          <w:i/>
        </w:rPr>
        <w:t>N</w:t>
      </w:r>
      <w:r w:rsidRPr="00706FFA">
        <w:rPr>
          <w:rFonts w:ascii="Sylfaen" w:hAnsi="Sylfaen"/>
          <w:i/>
        </w:rPr>
        <w:t xml:space="preserve">3 village </w:t>
      </w:r>
      <w:r>
        <w:rPr>
          <w:rFonts w:ascii="Sylfaen" w:hAnsi="Sylfaen"/>
          <w:i/>
        </w:rPr>
        <w:t xml:space="preserve"> </w:t>
      </w:r>
      <w:r w:rsidRPr="00706FFA">
        <w:rPr>
          <w:rFonts w:ascii="Sylfaen" w:hAnsi="Sylfaen"/>
          <w:i/>
        </w:rPr>
        <w:t>SN</w:t>
      </w:r>
      <w:r w:rsidRPr="0050454E">
        <w:rPr>
          <w:rFonts w:ascii="Sylfaen" w:hAnsi="Sylfaen"/>
          <w:i/>
        </w:rPr>
        <w:t>CO</w:t>
      </w:r>
      <w:r w:rsidRPr="006B258B">
        <w:rPr>
          <w:rFonts w:ascii="GHEA Grapalat" w:hAnsi="GHEA Grapalat"/>
          <w:sz w:val="20"/>
          <w:szCs w:val="20"/>
          <w:lang w:val="en-AU"/>
        </w:rPr>
        <w:t xml:space="preserve"> </w:t>
      </w:r>
      <w:r w:rsidRPr="00706FFA">
        <w:rPr>
          <w:rFonts w:ascii="Sylfaen" w:hAnsi="Sylfaen"/>
          <w:i/>
        </w:rPr>
        <w:t>Secondary school N3 Ararat</w:t>
      </w: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FC053F" w:rsidRDefault="006B258B" w:rsidP="006B258B">
      <w:pPr>
        <w:spacing w:after="120"/>
        <w:ind w:right="-7" w:firstLine="567"/>
        <w:jc w:val="right"/>
        <w:rPr>
          <w:rFonts w:ascii="GHEA Grapalat" w:hAnsi="GHEA Grapalat" w:cs="Sylfaen"/>
          <w:i/>
          <w:sz w:val="20"/>
          <w:szCs w:val="20"/>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ОБЪЯВЛЕНИЕ О ЗАПРОСЕ КОТИРОВОК</w:t>
      </w:r>
    </w:p>
    <w:p w:rsidR="00065381" w:rsidRPr="0018201B"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 xml:space="preserve">Настоящий текст объявления утвержден решением </w:t>
      </w:r>
      <w:r w:rsidR="00065381" w:rsidRPr="006B258B">
        <w:rPr>
          <w:rFonts w:ascii="GHEA Grapalat" w:hAnsi="GHEA Grapalat"/>
          <w:sz w:val="20"/>
          <w:szCs w:val="20"/>
        </w:rPr>
        <w:t>N</w:t>
      </w:r>
      <w:r w:rsidR="00065381" w:rsidRPr="00065381">
        <w:rPr>
          <w:rFonts w:ascii="GHEA Grapalat" w:hAnsi="GHEA Grapalat"/>
          <w:sz w:val="20"/>
          <w:szCs w:val="20"/>
          <w:lang w:val="ru-RU"/>
        </w:rPr>
        <w:t xml:space="preserve"> 1 </w:t>
      </w:r>
      <w:r w:rsidRPr="006B258B">
        <w:rPr>
          <w:rFonts w:ascii="GHEA Grapalat" w:hAnsi="GHEA Grapalat"/>
          <w:sz w:val="20"/>
          <w:szCs w:val="20"/>
          <w:lang w:val="ru-RU"/>
        </w:rPr>
        <w:t xml:space="preserve">Комиссии </w:t>
      </w:r>
    </w:p>
    <w:p w:rsidR="006B258B" w:rsidRPr="00065381"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по запрос</w:t>
      </w:r>
      <w:r w:rsidR="00065381" w:rsidRPr="00065381">
        <w:rPr>
          <w:rFonts w:ascii="GHEA Grapalat" w:hAnsi="GHEA Grapalat"/>
          <w:sz w:val="20"/>
          <w:szCs w:val="20"/>
          <w:lang w:val="ru-RU"/>
        </w:rPr>
        <w:t>е</w:t>
      </w:r>
      <w:r w:rsidRPr="006B258B">
        <w:rPr>
          <w:rFonts w:ascii="GHEA Grapalat" w:hAnsi="GHEA Grapalat"/>
          <w:sz w:val="20"/>
          <w:szCs w:val="20"/>
          <w:lang w:val="ru-RU"/>
        </w:rPr>
        <w:t xml:space="preserve"> котировок </w:t>
      </w:r>
      <w:r w:rsidRPr="00513E1B">
        <w:rPr>
          <w:rFonts w:ascii="GHEA Grapalat" w:hAnsi="GHEA Grapalat"/>
          <w:sz w:val="20"/>
          <w:szCs w:val="20"/>
          <w:lang w:val="ru-RU"/>
        </w:rPr>
        <w:t xml:space="preserve">от </w:t>
      </w:r>
      <w:r w:rsidR="00834C09">
        <w:rPr>
          <w:rFonts w:ascii="GHEA Grapalat" w:hAnsi="GHEA Grapalat"/>
          <w:sz w:val="20"/>
          <w:szCs w:val="20"/>
        </w:rPr>
        <w:t>2</w:t>
      </w:r>
      <w:r w:rsidR="0002544C" w:rsidRPr="0002544C">
        <w:rPr>
          <w:rFonts w:ascii="GHEA Grapalat" w:hAnsi="GHEA Grapalat"/>
          <w:sz w:val="20"/>
          <w:szCs w:val="20"/>
          <w:lang w:val="ru-RU"/>
        </w:rPr>
        <w:t>0</w:t>
      </w:r>
      <w:r w:rsidR="00FC053F">
        <w:rPr>
          <w:rFonts w:ascii="GHEA Grapalat" w:hAnsi="GHEA Grapalat"/>
          <w:sz w:val="20"/>
          <w:szCs w:val="20"/>
          <w:lang w:val="ru-RU"/>
        </w:rPr>
        <w:t xml:space="preserve"> дек</w:t>
      </w:r>
      <w:r w:rsidRPr="00513E1B">
        <w:rPr>
          <w:rFonts w:ascii="GHEA Grapalat" w:hAnsi="GHEA Grapalat"/>
          <w:sz w:val="20"/>
          <w:szCs w:val="20"/>
          <w:lang w:val="ru-RU"/>
        </w:rPr>
        <w:t>ября 2019  года</w:t>
      </w:r>
      <w:r w:rsidRPr="006B258B">
        <w:rPr>
          <w:rFonts w:ascii="GHEA Grapalat" w:hAnsi="GHEA Grapalat"/>
          <w:sz w:val="20"/>
          <w:szCs w:val="20"/>
          <w:lang w:val="ru-RU"/>
        </w:rPr>
        <w:t xml:space="preserve"> </w:t>
      </w:r>
    </w:p>
    <w:p w:rsidR="006B258B" w:rsidRPr="003A4EEB" w:rsidRDefault="006B258B" w:rsidP="002F129E">
      <w:pPr>
        <w:ind w:firstLine="720"/>
        <w:jc w:val="center"/>
        <w:rPr>
          <w:rFonts w:ascii="GHEA Grapalat" w:hAnsi="GHEA Grapalat"/>
          <w:sz w:val="20"/>
          <w:szCs w:val="20"/>
          <w:lang w:val="ru-RU"/>
        </w:rPr>
      </w:pPr>
      <w:r w:rsidRPr="006B258B">
        <w:rPr>
          <w:rFonts w:ascii="GHEA Grapalat" w:hAnsi="GHEA Grapalat"/>
          <w:sz w:val="20"/>
          <w:szCs w:val="20"/>
          <w:lang w:val="ru-RU"/>
        </w:rPr>
        <w:t xml:space="preserve">Код запроса котировок  </w:t>
      </w:r>
      <w:r w:rsidR="002F129E">
        <w:rPr>
          <w:rFonts w:ascii="Sylfaen" w:hAnsi="Sylfaen"/>
          <w:i/>
        </w:rPr>
        <w:t>AM</w:t>
      </w:r>
      <w:r w:rsidR="002F129E" w:rsidRPr="009E7528">
        <w:rPr>
          <w:rFonts w:ascii="Sylfaen" w:hAnsi="Sylfaen"/>
          <w:i/>
          <w:lang w:val="ru-RU"/>
        </w:rPr>
        <w:t>АД3-Г</w:t>
      </w:r>
      <w:r w:rsidR="002F129E">
        <w:rPr>
          <w:rFonts w:ascii="Sylfaen" w:hAnsi="Sylfaen"/>
          <w:i/>
          <w:lang w:val="hy-AM"/>
        </w:rPr>
        <w:t>H</w:t>
      </w:r>
      <w:r w:rsidR="002F129E" w:rsidRPr="000376B2">
        <w:rPr>
          <w:rFonts w:ascii="Sylfaen" w:hAnsi="Sylfaen"/>
          <w:i/>
        </w:rPr>
        <w:t>APDzB</w:t>
      </w:r>
      <w:r w:rsidR="002F129E" w:rsidRPr="009E7528">
        <w:rPr>
          <w:rFonts w:ascii="Sylfaen" w:hAnsi="Sylfaen"/>
          <w:i/>
          <w:lang w:val="ru-RU"/>
        </w:rPr>
        <w:t>-20/</w:t>
      </w:r>
      <w:r w:rsidR="003A4EEB" w:rsidRPr="003A4EEB">
        <w:rPr>
          <w:rFonts w:ascii="Sylfaen" w:hAnsi="Sylfaen"/>
          <w:i/>
          <w:lang w:val="ru-RU"/>
        </w:rPr>
        <w:t>2</w:t>
      </w:r>
    </w:p>
    <w:p w:rsidR="00D56A83" w:rsidRDefault="006B258B" w:rsidP="00D56A83">
      <w:pPr>
        <w:ind w:firstLine="567"/>
        <w:jc w:val="both"/>
        <w:rPr>
          <w:rFonts w:ascii="GHEA Grapalat" w:hAnsi="GHEA Grapalat"/>
          <w:sz w:val="20"/>
          <w:szCs w:val="20"/>
          <w:lang w:val="ru-RU"/>
        </w:rPr>
      </w:pPr>
      <w:r w:rsidRPr="00D45C73">
        <w:rPr>
          <w:rFonts w:ascii="GHEA Grapalat" w:hAnsi="GHEA Grapalat"/>
          <w:sz w:val="20"/>
          <w:szCs w:val="20"/>
          <w:lang w:val="ru-RU"/>
        </w:rPr>
        <w:t>Клиент: «</w:t>
      </w:r>
      <w:r w:rsidR="0077223E">
        <w:rPr>
          <w:rFonts w:ascii="Sylfaen" w:hAnsi="Sylfaen"/>
          <w:i/>
          <w:lang w:val="ru-RU"/>
        </w:rPr>
        <w:t>Средняя школа№3  села Арарат Араратского марза</w:t>
      </w:r>
      <w:r w:rsidR="000B7717" w:rsidRPr="000B7717">
        <w:rPr>
          <w:rFonts w:ascii="GHEA Grapalat" w:hAnsi="GHEA Grapalat"/>
          <w:sz w:val="20"/>
          <w:szCs w:val="20"/>
          <w:lang w:val="ru-RU"/>
        </w:rPr>
        <w:t xml:space="preserve">» ГНКО </w:t>
      </w:r>
      <w:r w:rsidR="00D56A83">
        <w:rPr>
          <w:rFonts w:ascii="GHEA Grapalat" w:hAnsi="GHEA Grapalat"/>
          <w:sz w:val="20"/>
          <w:szCs w:val="20"/>
          <w:lang w:val="ru-RU"/>
        </w:rPr>
        <w:t xml:space="preserve">Араратского </w:t>
      </w:r>
      <w:r w:rsidR="00D56A83" w:rsidRPr="00D56A83">
        <w:rPr>
          <w:rFonts w:ascii="GHEA Grapalat" w:hAnsi="GHEA Grapalat"/>
          <w:sz w:val="20"/>
          <w:szCs w:val="20"/>
          <w:lang w:val="ru-RU"/>
        </w:rPr>
        <w:t>овласть</w:t>
      </w:r>
      <w:r w:rsidRPr="006B258B">
        <w:rPr>
          <w:rFonts w:ascii="GHEA Grapalat" w:hAnsi="GHEA Grapalat"/>
          <w:sz w:val="20"/>
          <w:szCs w:val="20"/>
          <w:lang w:val="ru-RU"/>
        </w:rPr>
        <w:t>,</w:t>
      </w:r>
      <w:r w:rsidR="00D56A83" w:rsidRPr="00D56A83">
        <w:rPr>
          <w:rFonts w:ascii="GHEA Grapalat" w:hAnsi="GHEA Grapalat"/>
          <w:sz w:val="20"/>
          <w:szCs w:val="20"/>
          <w:lang w:val="ru-RU"/>
        </w:rPr>
        <w:t xml:space="preserve"> </w:t>
      </w:r>
      <w:r w:rsidRPr="00D45C73">
        <w:rPr>
          <w:rFonts w:ascii="GHEA Grapalat" w:hAnsi="GHEA Grapalat"/>
          <w:sz w:val="20"/>
          <w:szCs w:val="20"/>
          <w:lang w:val="ru-RU"/>
        </w:rPr>
        <w:t>РА,</w:t>
      </w:r>
      <w:r w:rsidRPr="006B258B">
        <w:rPr>
          <w:rFonts w:ascii="GHEA Grapalat" w:hAnsi="GHEA Grapalat"/>
          <w:sz w:val="20"/>
          <w:szCs w:val="20"/>
          <w:lang w:val="ru-RU"/>
        </w:rPr>
        <w:t xml:space="preserve"> ра</w:t>
      </w:r>
      <w:r w:rsidRPr="00D45C73">
        <w:rPr>
          <w:rFonts w:ascii="GHEA Grapalat" w:hAnsi="GHEA Grapalat"/>
          <w:sz w:val="20"/>
          <w:szCs w:val="20"/>
          <w:lang w:val="ru-RU"/>
        </w:rPr>
        <w:t xml:space="preserve">сположена в Араратском </w:t>
      </w:r>
      <w:r w:rsidR="00DF40E8" w:rsidRPr="00DF40E8">
        <w:rPr>
          <w:rFonts w:ascii="GHEA Grapalat" w:hAnsi="GHEA Grapalat"/>
          <w:sz w:val="20"/>
          <w:szCs w:val="20"/>
          <w:lang w:val="ru-RU"/>
        </w:rPr>
        <w:t xml:space="preserve">областе </w:t>
      </w:r>
      <w:r w:rsidRPr="00D45C73">
        <w:rPr>
          <w:rFonts w:ascii="GHEA Grapalat" w:hAnsi="GHEA Grapalat"/>
          <w:sz w:val="20"/>
          <w:szCs w:val="20"/>
          <w:lang w:val="ru-RU"/>
        </w:rPr>
        <w:t>РА, о</w:t>
      </w:r>
      <w:r w:rsidRPr="006B258B">
        <w:rPr>
          <w:rFonts w:ascii="GHEA Grapalat" w:hAnsi="GHEA Grapalat"/>
          <w:sz w:val="20"/>
          <w:szCs w:val="20"/>
          <w:lang w:val="ru-RU"/>
        </w:rPr>
        <w:t xml:space="preserve">. </w:t>
      </w:r>
      <w:r w:rsidR="00D92D1B">
        <w:rPr>
          <w:rFonts w:ascii="Sylfaen" w:hAnsi="Sylfaen"/>
          <w:i/>
          <w:lang w:val="ru-RU"/>
        </w:rPr>
        <w:t>Арарат  улица Хнко-Ап</w:t>
      </w:r>
      <w:r w:rsidR="00D92D1B" w:rsidRPr="00D92D1B">
        <w:rPr>
          <w:rFonts w:ascii="Sylfaen" w:hAnsi="Sylfaen"/>
          <w:i/>
          <w:lang w:val="ru-RU"/>
        </w:rPr>
        <w:t>ер</w:t>
      </w:r>
      <w:r w:rsidR="0077223E">
        <w:rPr>
          <w:rFonts w:ascii="Sylfaen" w:hAnsi="Sylfaen"/>
          <w:i/>
          <w:lang w:val="ru-RU"/>
        </w:rPr>
        <w:t>а N</w:t>
      </w:r>
      <w:r w:rsidR="0077223E">
        <w:rPr>
          <w:rFonts w:ascii="Sylfaen" w:hAnsi="Sylfaen"/>
          <w:i/>
          <w:lang w:val="hy-AM"/>
        </w:rPr>
        <w:t xml:space="preserve"> </w:t>
      </w:r>
      <w:r w:rsidR="0077223E">
        <w:rPr>
          <w:rFonts w:ascii="Sylfaen" w:hAnsi="Sylfaen"/>
          <w:i/>
          <w:lang w:val="ru-RU"/>
        </w:rPr>
        <w:t xml:space="preserve">43 </w:t>
      </w:r>
      <w:r w:rsidRPr="006B258B">
        <w:rPr>
          <w:rFonts w:ascii="GHEA Grapalat" w:hAnsi="GHEA Grapalat"/>
          <w:sz w:val="20"/>
          <w:szCs w:val="20"/>
          <w:lang w:val="ru-RU"/>
        </w:rPr>
        <w:t xml:space="preserve">объявляет </w:t>
      </w:r>
      <w:r w:rsidR="00065381" w:rsidRPr="00065381">
        <w:rPr>
          <w:rFonts w:ascii="GHEA Grapalat" w:hAnsi="GHEA Grapalat"/>
          <w:sz w:val="20"/>
          <w:szCs w:val="20"/>
          <w:lang w:val="ru-RU"/>
        </w:rPr>
        <w:t xml:space="preserve">о запросе </w:t>
      </w:r>
      <w:r w:rsidR="00065381">
        <w:rPr>
          <w:rFonts w:ascii="GHEA Grapalat" w:hAnsi="GHEA Grapalat"/>
          <w:sz w:val="20"/>
          <w:szCs w:val="20"/>
          <w:lang w:val="ru-RU"/>
        </w:rPr>
        <w:t>котировок</w:t>
      </w:r>
      <w:r w:rsidRPr="006B258B">
        <w:rPr>
          <w:rFonts w:ascii="GHEA Grapalat" w:hAnsi="GHEA Grapalat"/>
          <w:sz w:val="20"/>
          <w:szCs w:val="20"/>
          <w:lang w:val="ru-RU"/>
        </w:rPr>
        <w:t>, которая реализуется в один этап.</w:t>
      </w:r>
    </w:p>
    <w:p w:rsidR="006B258B" w:rsidRPr="006B258B" w:rsidRDefault="006B258B" w:rsidP="00D56A83">
      <w:pPr>
        <w:ind w:firstLine="567"/>
        <w:jc w:val="both"/>
        <w:rPr>
          <w:rFonts w:ascii="GHEA Grapalat" w:hAnsi="GHEA Grapalat"/>
          <w:sz w:val="20"/>
          <w:szCs w:val="20"/>
          <w:lang w:val="ru-RU"/>
        </w:rPr>
      </w:pPr>
      <w:r w:rsidRPr="006B258B">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Чтобы получить котировку, вы должны обратиться к клиенту до 7 начиная с даты публикации этого объявления в </w:t>
      </w:r>
      <w:r w:rsidR="003A4EEB">
        <w:rPr>
          <w:rFonts w:ascii="GHEA Grapalat" w:hAnsi="GHEA Grapalat"/>
          <w:sz w:val="20"/>
          <w:szCs w:val="20"/>
          <w:lang w:val="ru-RU"/>
        </w:rPr>
        <w:t>1</w:t>
      </w:r>
      <w:r w:rsidR="003A4EEB" w:rsidRPr="003A4EEB">
        <w:rPr>
          <w:rFonts w:ascii="GHEA Grapalat" w:hAnsi="GHEA Grapalat"/>
          <w:sz w:val="20"/>
          <w:szCs w:val="20"/>
          <w:lang w:val="ru-RU"/>
        </w:rPr>
        <w:t>0</w:t>
      </w:r>
      <w:r w:rsidR="00065381" w:rsidRPr="00065381">
        <w:rPr>
          <w:rFonts w:ascii="GHEA Grapalat" w:hAnsi="GHEA Grapalat"/>
          <w:sz w:val="20"/>
          <w:szCs w:val="20"/>
          <w:lang w:val="ru-RU"/>
        </w:rPr>
        <w:t>;00</w:t>
      </w:r>
      <w:r w:rsidRPr="006B258B">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6B258B">
        <w:rPr>
          <w:rFonts w:ascii="Cambria Math" w:hAnsi="Cambria Math" w:cs="Cambria Math"/>
          <w:sz w:val="20"/>
          <w:szCs w:val="20"/>
          <w:lang w:val="ru-RU"/>
        </w:rPr>
        <w:t>​​</w:t>
      </w:r>
      <w:r w:rsidRPr="006B258B">
        <w:rPr>
          <w:rFonts w:ascii="GHEA Grapalat" w:hAnsi="GHEA Grapalat" w:cs="Sylfaen"/>
          <w:sz w:val="20"/>
          <w:szCs w:val="20"/>
          <w:lang w:val="ru-RU"/>
        </w:rPr>
        <w:t>получения</w:t>
      </w:r>
      <w:r w:rsidRPr="006B258B">
        <w:rPr>
          <w:rFonts w:ascii="GHEA Grapalat" w:hAnsi="GHEA Grapalat"/>
          <w:sz w:val="20"/>
          <w:szCs w:val="20"/>
          <w:lang w:val="ru-RU"/>
        </w:rPr>
        <w:t xml:space="preserve"> </w:t>
      </w:r>
      <w:r w:rsidRPr="006B258B">
        <w:rPr>
          <w:rFonts w:ascii="GHEA Grapalat" w:hAnsi="GHEA Grapalat" w:cs="Sylfaen"/>
          <w:sz w:val="20"/>
          <w:szCs w:val="20"/>
          <w:lang w:val="ru-RU"/>
        </w:rPr>
        <w:t>электронного</w:t>
      </w:r>
      <w:r w:rsidRPr="006B258B">
        <w:rPr>
          <w:rFonts w:ascii="GHEA Grapalat" w:hAnsi="GHEA Grapalat"/>
          <w:sz w:val="20"/>
          <w:szCs w:val="20"/>
          <w:lang w:val="ru-RU"/>
        </w:rPr>
        <w:t xml:space="preserve"> </w:t>
      </w:r>
      <w:r w:rsidRPr="006B258B">
        <w:rPr>
          <w:rFonts w:ascii="GHEA Grapalat" w:hAnsi="GHEA Grapalat" w:cs="Sylfaen"/>
          <w:sz w:val="20"/>
          <w:szCs w:val="20"/>
          <w:lang w:val="ru-RU"/>
        </w:rPr>
        <w:t>заявления</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Котировочные запросы должны быть представлены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000B7717">
        <w:rPr>
          <w:rFonts w:ascii="GHEA Grapalat" w:hAnsi="GHEA Grapalat"/>
          <w:sz w:val="20"/>
          <w:szCs w:val="20"/>
          <w:lang w:val="ru-RU"/>
        </w:rPr>
        <w:t xml:space="preserve">о </w:t>
      </w:r>
      <w:r w:rsidR="0077223E">
        <w:rPr>
          <w:rFonts w:ascii="Sylfaen" w:hAnsi="Sylfaen"/>
          <w:i/>
          <w:lang w:val="ru-RU"/>
        </w:rPr>
        <w:t>Средняя школа№3  села Арарат Араратского марза</w:t>
      </w:r>
      <w:r w:rsidR="000B7717" w:rsidRPr="000B7717">
        <w:rPr>
          <w:rFonts w:ascii="GHEA Grapalat" w:hAnsi="GHEA Grapalat"/>
          <w:sz w:val="20"/>
          <w:szCs w:val="20"/>
          <w:lang w:val="ru-RU"/>
        </w:rPr>
        <w:t xml:space="preserve">» ГНКО </w:t>
      </w:r>
      <w:r w:rsidR="00D92D1B">
        <w:rPr>
          <w:rFonts w:ascii="Sylfaen" w:hAnsi="Sylfaen"/>
          <w:i/>
          <w:lang w:val="ru-RU"/>
        </w:rPr>
        <w:t>Арарат  улица Хнко-Ап</w:t>
      </w:r>
      <w:r w:rsidR="00D92D1B" w:rsidRPr="00D92D1B">
        <w:rPr>
          <w:rFonts w:ascii="Sylfaen" w:hAnsi="Sylfaen"/>
          <w:i/>
          <w:lang w:val="ru-RU"/>
        </w:rPr>
        <w:t>ер</w:t>
      </w:r>
      <w:r w:rsidR="0077223E">
        <w:rPr>
          <w:rFonts w:ascii="Sylfaen" w:hAnsi="Sylfaen"/>
          <w:i/>
          <w:lang w:val="ru-RU"/>
        </w:rPr>
        <w:t>а N</w:t>
      </w:r>
      <w:r w:rsidR="0077223E">
        <w:rPr>
          <w:rFonts w:ascii="Sylfaen" w:hAnsi="Sylfaen"/>
          <w:i/>
          <w:lang w:val="hy-AM"/>
        </w:rPr>
        <w:t xml:space="preserve"> </w:t>
      </w:r>
      <w:r w:rsidR="0077223E">
        <w:rPr>
          <w:rFonts w:ascii="Sylfaen" w:hAnsi="Sylfaen"/>
          <w:i/>
          <w:lang w:val="ru-RU"/>
        </w:rPr>
        <w:t xml:space="preserve">43  </w:t>
      </w:r>
      <w:r w:rsidRPr="006B258B">
        <w:rPr>
          <w:rFonts w:ascii="GHEA Grapalat" w:hAnsi="GHEA Grapalat"/>
          <w:sz w:val="20"/>
          <w:szCs w:val="20"/>
          <w:lang w:val="ru-RU"/>
        </w:rPr>
        <w:t xml:space="preserve">, в бумажной форме до </w:t>
      </w:r>
      <w:r w:rsidR="003A4EEB">
        <w:rPr>
          <w:rFonts w:ascii="GHEA Grapalat" w:hAnsi="GHEA Grapalat"/>
          <w:sz w:val="20"/>
          <w:szCs w:val="20"/>
          <w:lang w:val="ru-RU"/>
        </w:rPr>
        <w:t>1</w:t>
      </w:r>
      <w:r w:rsidR="003A4EEB" w:rsidRPr="003A4EEB">
        <w:rPr>
          <w:rFonts w:ascii="GHEA Grapalat" w:hAnsi="GHEA Grapalat"/>
          <w:sz w:val="20"/>
          <w:szCs w:val="20"/>
          <w:lang w:val="ru-RU"/>
        </w:rPr>
        <w:t>0</w:t>
      </w:r>
      <w:r w:rsidRPr="00D45C73">
        <w:rPr>
          <w:rFonts w:ascii="GHEA Grapalat" w:hAnsi="GHEA Grapalat"/>
          <w:sz w:val="20"/>
          <w:szCs w:val="20"/>
          <w:lang w:val="ru-RU"/>
        </w:rPr>
        <w:t>;00</w:t>
      </w:r>
      <w:r w:rsidRPr="006B258B">
        <w:rPr>
          <w:rFonts w:ascii="GHEA Grapalat" w:hAnsi="GHEA Grapalat"/>
          <w:sz w:val="20"/>
          <w:szCs w:val="20"/>
          <w:lang w:val="ru-RU"/>
        </w:rPr>
        <w:t xml:space="preserve">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Открытие торгов состоится в, </w:t>
      </w:r>
      <w:r w:rsidR="003E0BB4" w:rsidRPr="006B258B">
        <w:rPr>
          <w:rFonts w:ascii="GHEA Grapalat" w:hAnsi="GHEA Grapalat"/>
          <w:sz w:val="20"/>
          <w:szCs w:val="20"/>
          <w:lang w:val="ru-RU"/>
        </w:rPr>
        <w:t>Араратская область</w:t>
      </w:r>
      <w:r w:rsidR="003E0BB4" w:rsidRPr="00D45C73">
        <w:rPr>
          <w:rFonts w:ascii="GHEA Grapalat" w:hAnsi="GHEA Grapalat"/>
          <w:sz w:val="20"/>
          <w:szCs w:val="20"/>
          <w:lang w:val="ru-RU"/>
        </w:rPr>
        <w:t xml:space="preserve"> РА</w:t>
      </w:r>
      <w:r w:rsidR="003E0BB4" w:rsidRPr="006B258B">
        <w:rPr>
          <w:rFonts w:ascii="GHEA Grapalat" w:hAnsi="GHEA Grapalat"/>
          <w:sz w:val="20"/>
          <w:szCs w:val="20"/>
          <w:lang w:val="ru-RU"/>
        </w:rPr>
        <w:t xml:space="preserve">, </w:t>
      </w:r>
      <w:r w:rsidR="0077223E">
        <w:rPr>
          <w:rFonts w:ascii="Sylfaen" w:hAnsi="Sylfaen"/>
          <w:i/>
          <w:lang w:val="ru-RU"/>
        </w:rPr>
        <w:t>Средняя школа№3  села Арарат Араратского марза</w:t>
      </w:r>
      <w:r w:rsidR="000B7717" w:rsidRPr="000B7717">
        <w:rPr>
          <w:rFonts w:ascii="GHEA Grapalat" w:hAnsi="GHEA Grapalat"/>
          <w:sz w:val="20"/>
          <w:szCs w:val="20"/>
          <w:lang w:val="ru-RU"/>
        </w:rPr>
        <w:t xml:space="preserve">» ГНКО </w:t>
      </w:r>
      <w:r w:rsidR="00D92D1B">
        <w:rPr>
          <w:rFonts w:ascii="Sylfaen" w:hAnsi="Sylfaen"/>
          <w:i/>
          <w:lang w:val="ru-RU"/>
        </w:rPr>
        <w:t>Арарат  улица Хнко-Ап</w:t>
      </w:r>
      <w:r w:rsidR="00D92D1B" w:rsidRPr="00D92D1B">
        <w:rPr>
          <w:rFonts w:ascii="Sylfaen" w:hAnsi="Sylfaen"/>
          <w:i/>
          <w:lang w:val="ru-RU"/>
        </w:rPr>
        <w:t>ер</w:t>
      </w:r>
      <w:r w:rsidR="0077223E">
        <w:rPr>
          <w:rFonts w:ascii="Sylfaen" w:hAnsi="Sylfaen"/>
          <w:i/>
          <w:lang w:val="ru-RU"/>
        </w:rPr>
        <w:t>а N</w:t>
      </w:r>
      <w:r w:rsidR="0077223E">
        <w:rPr>
          <w:rFonts w:ascii="Sylfaen" w:hAnsi="Sylfaen"/>
          <w:i/>
          <w:lang w:val="hy-AM"/>
        </w:rPr>
        <w:t xml:space="preserve"> </w:t>
      </w:r>
      <w:r w:rsidR="0077223E">
        <w:rPr>
          <w:rFonts w:ascii="Sylfaen" w:hAnsi="Sylfaen"/>
          <w:i/>
          <w:lang w:val="ru-RU"/>
        </w:rPr>
        <w:t>43</w:t>
      </w:r>
      <w:r w:rsidR="003E0BB4" w:rsidRPr="006B258B">
        <w:rPr>
          <w:rFonts w:ascii="GHEA Grapalat" w:hAnsi="GHEA Grapalat"/>
          <w:sz w:val="20"/>
          <w:szCs w:val="20"/>
          <w:lang w:val="ru-RU"/>
        </w:rPr>
        <w:t xml:space="preserve">, </w:t>
      </w:r>
      <w:r w:rsidRPr="006B258B">
        <w:rPr>
          <w:rFonts w:ascii="GHEA Grapalat" w:hAnsi="GHEA Grapalat"/>
          <w:sz w:val="20"/>
          <w:szCs w:val="20"/>
          <w:lang w:val="ru-RU"/>
        </w:rPr>
        <w:t xml:space="preserve"> 201</w:t>
      </w:r>
      <w:r w:rsidR="00D45C73" w:rsidRPr="00D45C73">
        <w:rPr>
          <w:rFonts w:ascii="GHEA Grapalat" w:hAnsi="GHEA Grapalat"/>
          <w:sz w:val="20"/>
          <w:szCs w:val="20"/>
          <w:lang w:val="ru-RU"/>
        </w:rPr>
        <w:t xml:space="preserve">9 </w:t>
      </w:r>
      <w:r w:rsidRPr="006B258B">
        <w:rPr>
          <w:rFonts w:ascii="GHEA Grapalat" w:hAnsi="GHEA Grapalat"/>
          <w:sz w:val="20"/>
          <w:szCs w:val="20"/>
          <w:lang w:val="ru-RU"/>
        </w:rPr>
        <w:t>года, »</w:t>
      </w:r>
      <w:r w:rsidR="003A4EEB" w:rsidRPr="003A4EEB">
        <w:rPr>
          <w:rFonts w:ascii="GHEA Grapalat" w:hAnsi="GHEA Grapalat"/>
          <w:sz w:val="20"/>
          <w:szCs w:val="20"/>
          <w:lang w:val="ru-RU"/>
        </w:rPr>
        <w:t>27</w:t>
      </w:r>
      <w:r w:rsidRPr="006B258B">
        <w:rPr>
          <w:rFonts w:ascii="GHEA Grapalat" w:hAnsi="GHEA Grapalat"/>
          <w:sz w:val="20"/>
          <w:szCs w:val="20"/>
          <w:lang w:val="ru-RU"/>
        </w:rPr>
        <w:t xml:space="preserve"> декабря в </w:t>
      </w:r>
      <w:r w:rsidR="003A4EEB">
        <w:rPr>
          <w:rFonts w:ascii="GHEA Grapalat" w:hAnsi="GHEA Grapalat"/>
          <w:sz w:val="20"/>
          <w:szCs w:val="20"/>
          <w:lang w:val="ru-RU"/>
        </w:rPr>
        <w:t>1</w:t>
      </w:r>
      <w:r w:rsidR="003A4EEB" w:rsidRPr="003A4EEB">
        <w:rPr>
          <w:rFonts w:ascii="GHEA Grapalat" w:hAnsi="GHEA Grapalat"/>
          <w:sz w:val="20"/>
          <w:szCs w:val="20"/>
          <w:lang w:val="ru-RU"/>
        </w:rPr>
        <w:t>0</w:t>
      </w:r>
      <w:r w:rsidR="00D45C73" w:rsidRPr="00D45C73">
        <w:rPr>
          <w:rFonts w:ascii="GHEA Grapalat" w:hAnsi="GHEA Grapalat"/>
          <w:sz w:val="20"/>
          <w:szCs w:val="20"/>
          <w:lang w:val="ru-RU"/>
        </w:rPr>
        <w:t>;00</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45C73">
        <w:rPr>
          <w:rFonts w:ascii="GHEA Grapalat" w:hAnsi="GHEA Grapalat"/>
          <w:sz w:val="20"/>
          <w:szCs w:val="20"/>
          <w:lang w:val="ru-RU"/>
        </w:rPr>
        <w:t>Грач</w:t>
      </w:r>
      <w:r w:rsidR="00FA1819" w:rsidRPr="00FA1819">
        <w:rPr>
          <w:rFonts w:ascii="GHEA Grapalat" w:hAnsi="GHEA Grapalat"/>
          <w:sz w:val="20"/>
          <w:szCs w:val="20"/>
          <w:lang w:val="ru-RU"/>
        </w:rPr>
        <w:t>у</w:t>
      </w:r>
      <w:r w:rsidR="00D45C73" w:rsidRPr="00D45C73">
        <w:rPr>
          <w:rFonts w:ascii="GHEA Grapalat" w:hAnsi="GHEA Grapalat"/>
          <w:sz w:val="20"/>
          <w:szCs w:val="20"/>
          <w:lang w:val="ru-RU"/>
        </w:rPr>
        <w:t xml:space="preserve"> Оганнисян</w:t>
      </w:r>
      <w:r w:rsidR="00FA1819" w:rsidRPr="00FA1819">
        <w:rPr>
          <w:rFonts w:ascii="GHEA Grapalat" w:hAnsi="GHEA Grapalat"/>
          <w:sz w:val="20"/>
          <w:szCs w:val="20"/>
          <w:lang w:val="ru-RU"/>
        </w:rPr>
        <w:t>у</w:t>
      </w:r>
      <w:r w:rsidRPr="006B258B">
        <w:rPr>
          <w:rFonts w:ascii="GHEA Grapalat" w:hAnsi="GHEA Grapalat"/>
          <w:sz w:val="20"/>
          <w:szCs w:val="20"/>
          <w:lang w:val="ru-RU"/>
        </w:rPr>
        <w:t xml:space="preserve"> </w:t>
      </w:r>
    </w:p>
    <w:p w:rsidR="006B258B" w:rsidRPr="006B258B" w:rsidRDefault="006B258B" w:rsidP="006B258B">
      <w:pPr>
        <w:ind w:firstLine="720"/>
        <w:jc w:val="both"/>
        <w:rPr>
          <w:rFonts w:ascii="GHEA Grapalat" w:hAnsi="GHEA Grapalat"/>
          <w:sz w:val="20"/>
          <w:szCs w:val="20"/>
          <w:lang w:val="ru-RU"/>
        </w:rPr>
      </w:pPr>
    </w:p>
    <w:p w:rsidR="006B258B" w:rsidRPr="0077223E" w:rsidRDefault="0077223E" w:rsidP="006B258B">
      <w:pPr>
        <w:ind w:firstLine="720"/>
        <w:jc w:val="center"/>
        <w:rPr>
          <w:rFonts w:ascii="GHEA Grapalat" w:hAnsi="GHEA Grapalat"/>
          <w:sz w:val="20"/>
          <w:szCs w:val="20"/>
          <w:lang w:val="ru-RU"/>
        </w:rPr>
      </w:pPr>
      <w:r>
        <w:rPr>
          <w:rFonts w:ascii="GHEA Grapalat" w:hAnsi="GHEA Grapalat"/>
          <w:sz w:val="20"/>
          <w:szCs w:val="20"/>
          <w:lang w:val="ru-RU"/>
        </w:rPr>
        <w:t>Телефон 09</w:t>
      </w:r>
      <w:r w:rsidRPr="0077223E">
        <w:rPr>
          <w:rFonts w:ascii="GHEA Grapalat" w:hAnsi="GHEA Grapalat"/>
          <w:sz w:val="20"/>
          <w:szCs w:val="20"/>
          <w:lang w:val="ru-RU"/>
        </w:rPr>
        <w:t>4  776690</w:t>
      </w:r>
    </w:p>
    <w:p w:rsidR="006B258B" w:rsidRPr="006B258B" w:rsidRDefault="000B7717" w:rsidP="0077223E">
      <w:pPr>
        <w:tabs>
          <w:tab w:val="center" w:pos="5413"/>
          <w:tab w:val="left" w:pos="7425"/>
        </w:tabs>
        <w:spacing w:line="480" w:lineRule="auto"/>
        <w:ind w:firstLine="720"/>
        <w:rPr>
          <w:rFonts w:ascii="GHEA Grapalat" w:hAnsi="GHEA Grapalat"/>
          <w:sz w:val="20"/>
          <w:szCs w:val="20"/>
          <w:lang w:val="ru-RU"/>
        </w:rPr>
      </w:pPr>
      <w:r>
        <w:rPr>
          <w:rFonts w:ascii="GHEA Grapalat" w:hAnsi="GHEA Grapalat"/>
          <w:sz w:val="20"/>
          <w:szCs w:val="20"/>
          <w:lang w:val="ru-RU"/>
        </w:rPr>
        <w:tab/>
      </w:r>
      <w:r w:rsidR="006B258B" w:rsidRPr="006B258B">
        <w:rPr>
          <w:rFonts w:ascii="GHEA Grapalat" w:hAnsi="GHEA Grapalat"/>
          <w:sz w:val="20"/>
          <w:szCs w:val="20"/>
          <w:lang w:val="ru-RU"/>
        </w:rPr>
        <w:t>Эл. Почта mail</w:t>
      </w:r>
      <w:r w:rsidR="00D45C73">
        <w:rPr>
          <w:rFonts w:ascii="GHEA Grapalat" w:hAnsi="GHEA Grapalat"/>
          <w:sz w:val="20"/>
          <w:szCs w:val="20"/>
          <w:lang w:val="ru-RU"/>
        </w:rPr>
        <w:t xml:space="preserve">: </w:t>
      </w:r>
      <w:r w:rsidR="006B258B" w:rsidRPr="006B258B">
        <w:rPr>
          <w:rFonts w:ascii="GHEA Grapalat" w:hAnsi="GHEA Grapalat"/>
          <w:sz w:val="20"/>
          <w:szCs w:val="20"/>
          <w:lang w:val="ru-RU"/>
        </w:rPr>
        <w:t xml:space="preserve"> </w:t>
      </w:r>
      <w:r w:rsidR="0077223E">
        <w:rPr>
          <w:rFonts w:ascii="GHEA Grapalat" w:hAnsi="GHEA Grapalat"/>
          <w:color w:val="000000"/>
          <w:sz w:val="20"/>
          <w:szCs w:val="20"/>
          <w:shd w:val="clear" w:color="auto" w:fill="F6F6F6"/>
        </w:rPr>
        <w:t>nazarian</w:t>
      </w:r>
      <w:r w:rsidR="0077223E" w:rsidRPr="0077223E">
        <w:rPr>
          <w:rFonts w:ascii="GHEA Grapalat" w:hAnsi="GHEA Grapalat"/>
          <w:color w:val="000000"/>
          <w:sz w:val="20"/>
          <w:szCs w:val="20"/>
          <w:shd w:val="clear" w:color="auto" w:fill="F6F6F6"/>
          <w:lang w:val="ru-RU"/>
        </w:rPr>
        <w:t>.</w:t>
      </w:r>
      <w:r w:rsidR="0077223E">
        <w:rPr>
          <w:rFonts w:ascii="GHEA Grapalat" w:hAnsi="GHEA Grapalat"/>
          <w:color w:val="000000"/>
          <w:sz w:val="20"/>
          <w:szCs w:val="20"/>
          <w:shd w:val="clear" w:color="auto" w:fill="F6F6F6"/>
        </w:rPr>
        <w:t>rima</w:t>
      </w:r>
      <w:r w:rsidR="0077223E" w:rsidRPr="0077223E">
        <w:rPr>
          <w:rFonts w:ascii="GHEA Grapalat" w:hAnsi="GHEA Grapalat"/>
          <w:color w:val="000000"/>
          <w:sz w:val="20"/>
          <w:szCs w:val="20"/>
          <w:shd w:val="clear" w:color="auto" w:fill="F6F6F6"/>
          <w:lang w:val="ru-RU"/>
        </w:rPr>
        <w:t>@</w:t>
      </w:r>
      <w:r w:rsidR="0077223E">
        <w:rPr>
          <w:rFonts w:ascii="GHEA Grapalat" w:hAnsi="GHEA Grapalat"/>
          <w:color w:val="000000"/>
          <w:sz w:val="20"/>
          <w:szCs w:val="20"/>
          <w:shd w:val="clear" w:color="auto" w:fill="F6F6F6"/>
        </w:rPr>
        <w:t>mail</w:t>
      </w:r>
      <w:r w:rsidR="0077223E" w:rsidRPr="0077223E">
        <w:rPr>
          <w:rFonts w:ascii="GHEA Grapalat" w:hAnsi="GHEA Grapalat"/>
          <w:color w:val="000000"/>
          <w:sz w:val="20"/>
          <w:szCs w:val="20"/>
          <w:shd w:val="clear" w:color="auto" w:fill="F6F6F6"/>
          <w:lang w:val="ru-RU"/>
        </w:rPr>
        <w:t>.</w:t>
      </w:r>
      <w:r w:rsidR="0077223E">
        <w:rPr>
          <w:rFonts w:ascii="GHEA Grapalat" w:hAnsi="GHEA Grapalat"/>
          <w:color w:val="000000"/>
          <w:sz w:val="20"/>
          <w:szCs w:val="20"/>
          <w:shd w:val="clear" w:color="auto" w:fill="F6F6F6"/>
        </w:rPr>
        <w:t>ru</w:t>
      </w:r>
      <w:r w:rsidRPr="00866E28">
        <w:rPr>
          <w:rFonts w:ascii="GHEA Grapalat" w:hAnsi="GHEA Grapalat"/>
          <w:color w:val="000000"/>
          <w:sz w:val="20"/>
          <w:szCs w:val="20"/>
          <w:shd w:val="clear" w:color="auto" w:fill="F6F6F6"/>
          <w:lang w:val="ru-RU"/>
        </w:rPr>
        <w:tab/>
      </w:r>
    </w:p>
    <w:p w:rsidR="006B258B" w:rsidRPr="006B258B" w:rsidRDefault="006B258B" w:rsidP="000B7717">
      <w:pPr>
        <w:jc w:val="center"/>
        <w:rPr>
          <w:rFonts w:ascii="GHEA Grapalat" w:hAnsi="GHEA Grapalat" w:cs="Sylfaen"/>
          <w:i/>
          <w:sz w:val="22"/>
          <w:lang w:val="af-ZA"/>
        </w:rPr>
      </w:pPr>
      <w:r w:rsidRPr="006B258B">
        <w:rPr>
          <w:rFonts w:ascii="GHEA Grapalat" w:hAnsi="GHEA Grapalat"/>
          <w:sz w:val="20"/>
          <w:szCs w:val="20"/>
          <w:lang w:val="ru-RU"/>
        </w:rPr>
        <w:t xml:space="preserve">Клиент </w:t>
      </w:r>
      <w:r w:rsidR="0077223E">
        <w:rPr>
          <w:rFonts w:ascii="Sylfaen" w:hAnsi="Sylfaen"/>
          <w:i/>
          <w:lang w:val="ru-RU"/>
        </w:rPr>
        <w:t>Средняя школа№3  села Арарат Араратского марза</w:t>
      </w:r>
      <w:r w:rsidR="000B7717" w:rsidRPr="000B7717">
        <w:rPr>
          <w:rFonts w:ascii="GHEA Grapalat" w:hAnsi="GHEA Grapalat"/>
          <w:sz w:val="20"/>
          <w:szCs w:val="20"/>
          <w:lang w:val="ru-RU"/>
        </w:rPr>
        <w:t>» ГНКО</w:t>
      </w:r>
    </w:p>
    <w:p w:rsidR="00521ECD" w:rsidRPr="00D45C73" w:rsidRDefault="00521ECD" w:rsidP="006E5207">
      <w:pPr>
        <w:pStyle w:val="BodyText"/>
        <w:spacing w:after="0"/>
        <w:ind w:firstLine="567"/>
        <w:jc w:val="right"/>
        <w:rPr>
          <w:rFonts w:ascii="GHEA Grapalat" w:hAnsi="GHEA Grapalat" w:cs="Sylfaen"/>
          <w:i/>
          <w:sz w:val="20"/>
          <w:szCs w:val="20"/>
          <w:lang w:val="af-ZA"/>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521ECD" w:rsidRPr="006B258B" w:rsidRDefault="00521ECD" w:rsidP="006E5207">
      <w:pPr>
        <w:pStyle w:val="BodyText"/>
        <w:spacing w:after="0"/>
        <w:ind w:firstLine="567"/>
        <w:jc w:val="right"/>
        <w:rPr>
          <w:rFonts w:ascii="GHEA Grapalat" w:hAnsi="GHEA Grapalat" w:cs="Sylfaen"/>
          <w:i/>
          <w:sz w:val="20"/>
          <w:szCs w:val="20"/>
          <w:lang w:val="ru-RU"/>
        </w:rPr>
      </w:pPr>
    </w:p>
    <w:p w:rsidR="00D45C73" w:rsidRDefault="00D45C73"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1A28B0" w:rsidRDefault="001A28B0" w:rsidP="006E5207">
      <w:pPr>
        <w:pStyle w:val="BodyText"/>
        <w:spacing w:after="0"/>
        <w:ind w:firstLine="567"/>
        <w:jc w:val="right"/>
        <w:rPr>
          <w:rFonts w:ascii="GHEA Grapalat" w:hAnsi="GHEA Grapalat" w:cs="Sylfaen"/>
          <w:i/>
          <w:sz w:val="20"/>
          <w:szCs w:val="20"/>
          <w:lang w:val="ru-RU"/>
        </w:rPr>
      </w:pPr>
    </w:p>
    <w:p w:rsidR="001A28B0" w:rsidRDefault="001A28B0" w:rsidP="006E5207">
      <w:pPr>
        <w:pStyle w:val="BodyText"/>
        <w:spacing w:after="0"/>
        <w:ind w:firstLine="567"/>
        <w:jc w:val="right"/>
        <w:rPr>
          <w:rFonts w:ascii="GHEA Grapalat" w:hAnsi="GHEA Grapalat" w:cs="Sylfaen"/>
          <w:i/>
          <w:sz w:val="20"/>
          <w:szCs w:val="20"/>
          <w:lang w:val="ru-RU"/>
        </w:rPr>
      </w:pPr>
    </w:p>
    <w:p w:rsidR="006E5207" w:rsidRDefault="006E5207" w:rsidP="006E5207">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6E5207" w:rsidRDefault="00521ECD" w:rsidP="006E5207">
      <w:pPr>
        <w:pStyle w:val="BodyText"/>
        <w:spacing w:after="0"/>
        <w:ind w:firstLine="567"/>
        <w:jc w:val="right"/>
        <w:rPr>
          <w:rFonts w:ascii="GHEA Grapalat" w:hAnsi="GHEA Grapalat" w:cs="Sylfaen"/>
          <w:i/>
          <w:sz w:val="20"/>
          <w:szCs w:val="20"/>
          <w:lang w:val="af-ZA"/>
        </w:rPr>
      </w:pPr>
      <w:r w:rsidRPr="00521ECD">
        <w:rPr>
          <w:rFonts w:ascii="GHEA Grapalat" w:hAnsi="GHEA Grapalat"/>
          <w:sz w:val="20"/>
          <w:lang w:val="af-ZA"/>
        </w:rPr>
        <w:t>ԱՄ</w:t>
      </w:r>
      <w:r w:rsidR="007E0612">
        <w:rPr>
          <w:rFonts w:ascii="GHEA Grapalat" w:hAnsi="GHEA Grapalat"/>
          <w:sz w:val="20"/>
        </w:rPr>
        <w:t>ԱԳ</w:t>
      </w:r>
      <w:r w:rsidRPr="00521ECD">
        <w:rPr>
          <w:rFonts w:ascii="GHEA Grapalat" w:hAnsi="GHEA Grapalat"/>
          <w:sz w:val="20"/>
          <w:lang w:val="af-ZA"/>
        </w:rPr>
        <w:t>Դ</w:t>
      </w:r>
      <w:r w:rsidR="007E0612">
        <w:rPr>
          <w:rFonts w:ascii="GHEA Grapalat" w:hAnsi="GHEA Grapalat"/>
          <w:sz w:val="20"/>
          <w:lang w:val="af-ZA"/>
        </w:rPr>
        <w:t>3</w:t>
      </w:r>
      <w:r w:rsidRPr="00521ECD">
        <w:rPr>
          <w:rFonts w:ascii="GHEA Grapalat" w:hAnsi="GHEA Grapalat"/>
          <w:sz w:val="20"/>
          <w:lang w:val="af-ZA"/>
        </w:rPr>
        <w:t>-</w:t>
      </w:r>
      <w:r>
        <w:rPr>
          <w:rFonts w:ascii="GHEA Grapalat" w:hAnsi="GHEA Grapalat"/>
          <w:sz w:val="20"/>
          <w:lang w:val="af-ZA"/>
        </w:rPr>
        <w:t>ԳՀ</w:t>
      </w:r>
      <w:r w:rsidR="007E0612">
        <w:rPr>
          <w:rFonts w:ascii="GHEA Grapalat" w:hAnsi="GHEA Grapalat"/>
          <w:sz w:val="20"/>
          <w:lang w:val="af-ZA"/>
        </w:rPr>
        <w:t>ԱՊՁԲ-20</w:t>
      </w:r>
      <w:r w:rsidRPr="00521ECD">
        <w:rPr>
          <w:rFonts w:ascii="GHEA Grapalat" w:hAnsi="GHEA Grapalat"/>
          <w:sz w:val="20"/>
          <w:lang w:val="af-ZA"/>
        </w:rPr>
        <w:t>/</w:t>
      </w:r>
      <w:r w:rsidR="003A4EEB">
        <w:rPr>
          <w:rFonts w:ascii="GHEA Grapalat" w:hAnsi="GHEA Grapalat"/>
          <w:sz w:val="20"/>
          <w:lang w:val="af-ZA"/>
        </w:rPr>
        <w:t>2</w:t>
      </w:r>
      <w:r>
        <w:rPr>
          <w:rFonts w:ascii="GHEA Grapalat" w:hAnsi="GHEA Grapalat"/>
          <w:sz w:val="20"/>
          <w:u w:val="single"/>
          <w:lang w:val="af-ZA"/>
        </w:rPr>
        <w:t xml:space="preserve"> </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r w:rsidR="006E5207">
        <w:rPr>
          <w:rFonts w:ascii="GHEA Grapalat" w:hAnsi="GHEA Grapalat" w:cs="Times Armenian"/>
          <w:i/>
          <w:sz w:val="20"/>
          <w:szCs w:val="20"/>
          <w:lang w:val="af-ZA"/>
        </w:rPr>
        <w:t xml:space="preserve"> </w:t>
      </w:r>
    </w:p>
    <w:p w:rsidR="006E5207" w:rsidRDefault="00065381" w:rsidP="006E5207">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8201B">
        <w:rPr>
          <w:rFonts w:ascii="GHEA Grapalat" w:hAnsi="GHEA Grapalat" w:cs="Sylfaen"/>
          <w:i/>
          <w:sz w:val="20"/>
          <w:szCs w:val="20"/>
          <w:lang w:val="af-ZA"/>
        </w:rPr>
        <w:t xml:space="preserve"> </w:t>
      </w:r>
      <w:r>
        <w:rPr>
          <w:rFonts w:ascii="GHEA Grapalat" w:hAnsi="GHEA Grapalat" w:cs="Sylfaen"/>
          <w:i/>
          <w:sz w:val="20"/>
          <w:szCs w:val="20"/>
        </w:rPr>
        <w:t>հարցման</w:t>
      </w:r>
      <w:r w:rsidRPr="0018201B">
        <w:rPr>
          <w:rFonts w:ascii="GHEA Grapalat" w:hAnsi="GHEA Grapalat" w:cs="Sylfaen"/>
          <w:i/>
          <w:sz w:val="20"/>
          <w:szCs w:val="20"/>
          <w:lang w:val="af-ZA"/>
        </w:rPr>
        <w:t xml:space="preserve"> </w:t>
      </w:r>
      <w:r w:rsidR="006E5207">
        <w:rPr>
          <w:rFonts w:ascii="GHEA Grapalat" w:hAnsi="GHEA Grapalat" w:cs="Times Armenian"/>
          <w:i/>
          <w:sz w:val="20"/>
          <w:szCs w:val="20"/>
          <w:lang w:val="af-ZA"/>
        </w:rPr>
        <w:t xml:space="preserve"> գնահատող </w:t>
      </w:r>
      <w:r w:rsidR="006E5207">
        <w:rPr>
          <w:rFonts w:ascii="GHEA Grapalat" w:hAnsi="GHEA Grapalat" w:cs="Sylfaen"/>
          <w:i/>
          <w:sz w:val="20"/>
          <w:szCs w:val="20"/>
        </w:rPr>
        <w:t>հանձնաժողովի</w:t>
      </w:r>
    </w:p>
    <w:p w:rsidR="006E5207" w:rsidRPr="006B258B" w:rsidRDefault="006E5207" w:rsidP="006E5207">
      <w:pPr>
        <w:pStyle w:val="BodyText"/>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0B7717">
        <w:rPr>
          <w:rFonts w:ascii="GHEA Grapalat" w:hAnsi="GHEA Grapalat" w:cs="Times Armenian"/>
          <w:i/>
          <w:sz w:val="20"/>
          <w:szCs w:val="20"/>
          <w:lang w:val="af-ZA"/>
        </w:rPr>
        <w:t>Դեկտ</w:t>
      </w:r>
      <w:r w:rsidR="006B258B" w:rsidRPr="006B258B">
        <w:rPr>
          <w:rFonts w:ascii="GHEA Grapalat" w:hAnsi="GHEA Grapalat" w:cs="Times Armenian"/>
          <w:i/>
          <w:sz w:val="20"/>
          <w:szCs w:val="20"/>
          <w:lang w:val="af-ZA"/>
        </w:rPr>
        <w:t xml:space="preserve">եմբերի </w:t>
      </w:r>
      <w:r w:rsidR="003A4EEB">
        <w:rPr>
          <w:rFonts w:ascii="GHEA Grapalat" w:hAnsi="GHEA Grapalat" w:cs="Times Armenian"/>
          <w:i/>
          <w:sz w:val="20"/>
          <w:szCs w:val="20"/>
          <w:lang w:val="af-ZA"/>
        </w:rPr>
        <w:t>2</w:t>
      </w:r>
      <w:r w:rsidR="007E0612">
        <w:rPr>
          <w:rFonts w:ascii="GHEA Grapalat" w:hAnsi="GHEA Grapalat" w:cs="Times Armenian"/>
          <w:i/>
          <w:sz w:val="20"/>
          <w:szCs w:val="20"/>
          <w:lang w:val="af-ZA"/>
        </w:rPr>
        <w:t>0</w:t>
      </w:r>
      <w:r w:rsidR="006B258B" w:rsidRPr="006B258B">
        <w:rPr>
          <w:rFonts w:ascii="GHEA Grapalat" w:hAnsi="GHEA Grapalat" w:cs="Times Armenian"/>
          <w:i/>
          <w:sz w:val="20"/>
          <w:szCs w:val="20"/>
          <w:lang w:val="af-ZA"/>
        </w:rPr>
        <w:t xml:space="preserve"> </w:t>
      </w:r>
      <w:r w:rsidRPr="006B258B">
        <w:rPr>
          <w:rFonts w:ascii="GHEA Grapalat" w:hAnsi="GHEA Grapalat" w:cs="Times Armenian"/>
          <w:i/>
          <w:sz w:val="20"/>
          <w:szCs w:val="20"/>
          <w:lang w:val="af-ZA"/>
        </w:rPr>
        <w:t xml:space="preserve">-ի </w:t>
      </w:r>
      <w:r w:rsidRPr="006B258B">
        <w:rPr>
          <w:rFonts w:ascii="GHEA Grapalat" w:hAnsi="GHEA Grapalat" w:cs="Times Armenian"/>
          <w:i/>
          <w:sz w:val="20"/>
          <w:szCs w:val="20"/>
          <w:vertAlign w:val="subscript"/>
          <w:lang w:val="af-ZA"/>
        </w:rPr>
        <w:t xml:space="preserve"> </w:t>
      </w:r>
      <w:r w:rsidRPr="006B258B">
        <w:rPr>
          <w:rFonts w:ascii="GHEA Grapalat" w:hAnsi="GHEA Grapalat" w:cs="Times Armenian"/>
          <w:i/>
          <w:sz w:val="20"/>
          <w:szCs w:val="20"/>
          <w:lang w:val="af-ZA"/>
        </w:rPr>
        <w:t xml:space="preserve">N </w:t>
      </w:r>
      <w:r w:rsidR="006B258B">
        <w:rPr>
          <w:rFonts w:ascii="GHEA Grapalat" w:hAnsi="GHEA Grapalat" w:cs="Times Armenian"/>
          <w:i/>
          <w:sz w:val="20"/>
          <w:szCs w:val="20"/>
          <w:lang w:val="af-ZA"/>
        </w:rPr>
        <w:t>1</w:t>
      </w:r>
      <w:r w:rsidRPr="006B258B">
        <w:rPr>
          <w:rFonts w:ascii="GHEA Grapalat" w:hAnsi="GHEA Grapalat" w:cs="Times Armenian"/>
          <w:i/>
          <w:sz w:val="20"/>
          <w:szCs w:val="20"/>
          <w:lang w:val="af-ZA"/>
        </w:rPr>
        <w:t xml:space="preserve">  </w:t>
      </w:r>
      <w:r w:rsidRPr="006B258B">
        <w:rPr>
          <w:rFonts w:ascii="GHEA Grapalat" w:hAnsi="GHEA Grapalat" w:cs="Sylfaen"/>
          <w:i/>
          <w:sz w:val="20"/>
          <w:szCs w:val="20"/>
        </w:rPr>
        <w:t>որոշմամբ</w:t>
      </w: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D45C73" w:rsidRPr="00D45C73" w:rsidRDefault="007E0612" w:rsidP="00D45C73">
      <w:pPr>
        <w:tabs>
          <w:tab w:val="left" w:pos="5968"/>
        </w:tabs>
        <w:spacing w:after="120"/>
        <w:ind w:right="-7" w:firstLine="567"/>
        <w:jc w:val="center"/>
        <w:rPr>
          <w:rFonts w:ascii="GHEA Grapalat" w:hAnsi="GHEA Grapalat"/>
          <w:lang w:val="af-ZA"/>
        </w:rPr>
      </w:pPr>
      <w:r w:rsidRPr="007E0612">
        <w:rPr>
          <w:rFonts w:ascii="GHEA Grapalat" w:hAnsi="GHEA Grapalat"/>
          <w:sz w:val="20"/>
          <w:lang w:val="af-ZA"/>
        </w:rPr>
        <w:t xml:space="preserve"> </w:t>
      </w:r>
      <w:r>
        <w:rPr>
          <w:rFonts w:ascii="GHEA Grapalat" w:hAnsi="GHEA Grapalat"/>
          <w:sz w:val="20"/>
          <w:lang w:val="af-ZA"/>
        </w:rPr>
        <w:t xml:space="preserve">ՀՀ </w:t>
      </w:r>
      <w:r w:rsidRPr="008D40FE">
        <w:rPr>
          <w:rFonts w:ascii="Sylfaen" w:hAnsi="Sylfaen"/>
          <w:lang w:val="af-ZA"/>
        </w:rPr>
        <w:t>Արարատի  մարզի</w:t>
      </w:r>
      <w:r>
        <w:rPr>
          <w:rFonts w:ascii="Sylfaen" w:hAnsi="Sylfaen"/>
          <w:lang w:val="af-ZA"/>
        </w:rPr>
        <w:t xml:space="preserve"> </w:t>
      </w:r>
      <w:r>
        <w:rPr>
          <w:rFonts w:ascii="Sylfaen" w:hAnsi="Sylfaen"/>
          <w:lang w:val="hy-AM"/>
        </w:rPr>
        <w:t xml:space="preserve">Արարատ </w:t>
      </w:r>
      <w:r>
        <w:rPr>
          <w:rFonts w:ascii="Sylfaen" w:hAnsi="Sylfaen"/>
          <w:lang w:val="ru-RU"/>
        </w:rPr>
        <w:t>գյուղի</w:t>
      </w:r>
      <w:r>
        <w:rPr>
          <w:rFonts w:ascii="Sylfaen" w:hAnsi="Sylfaen"/>
          <w:lang w:val="hy-AM"/>
        </w:rPr>
        <w:t xml:space="preserve"> </w:t>
      </w:r>
      <w:r>
        <w:rPr>
          <w:rFonts w:ascii="Sylfaen" w:hAnsi="Sylfaen" w:cs="Sylfaen"/>
          <w:lang w:val="hy-AM"/>
        </w:rPr>
        <w:t xml:space="preserve"> N</w:t>
      </w:r>
      <w:r w:rsidRPr="00E84F7D">
        <w:rPr>
          <w:rFonts w:ascii="Sylfaen" w:hAnsi="Sylfaen" w:cs="Sylfaen"/>
          <w:lang w:val="af-ZA"/>
        </w:rPr>
        <w:t>3</w:t>
      </w:r>
      <w:r>
        <w:rPr>
          <w:rFonts w:ascii="Sylfaen" w:hAnsi="Sylfaen" w:cs="Sylfaen"/>
          <w:lang w:val="hy-AM"/>
        </w:rPr>
        <w:t xml:space="preserve"> միջնակարգ դպրոց</w:t>
      </w:r>
      <w:r w:rsidRPr="001C2B59">
        <w:rPr>
          <w:rFonts w:ascii="Sylfaen" w:hAnsi="Sylfaen"/>
          <w:lang w:val="af-ZA"/>
        </w:rPr>
        <w:t xml:space="preserve"> </w:t>
      </w:r>
      <w:r w:rsidR="00D45C73" w:rsidRPr="00D45C73">
        <w:rPr>
          <w:rFonts w:ascii="GHEA Grapalat" w:hAnsi="GHEA Grapalat"/>
          <w:lang w:val="hy-AM"/>
        </w:rPr>
        <w:t>&gt;&gt;</w:t>
      </w:r>
      <w:r w:rsidR="00D45C73" w:rsidRPr="00D45C73">
        <w:rPr>
          <w:rFonts w:ascii="GHEA Grapalat" w:eastAsia="MS Mincho" w:hAnsi="GHEA Grapalat" w:cs="MS Mincho"/>
          <w:lang w:val="hy-AM"/>
        </w:rPr>
        <w:t xml:space="preserve"> ՊՈԱԿ</w:t>
      </w:r>
    </w:p>
    <w:p w:rsidR="006E5207" w:rsidRPr="00D45C73" w:rsidRDefault="006E5207" w:rsidP="006E5207">
      <w:pPr>
        <w:pStyle w:val="BodyText"/>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cs="Sylfaen"/>
          <w:lang w:val="af-ZA"/>
        </w:rPr>
      </w:pPr>
      <w:r w:rsidRPr="00D45C73">
        <w:rPr>
          <w:rFonts w:ascii="GHEA Grapalat" w:hAnsi="GHEA Grapalat" w:cs="Sylfaen"/>
        </w:rPr>
        <w:t>Հ</w:t>
      </w:r>
      <w:r w:rsidRPr="00D45C73">
        <w:rPr>
          <w:rFonts w:ascii="GHEA Grapalat" w:hAnsi="GHEA Grapalat" w:cs="Times Armenian"/>
          <w:lang w:val="af-ZA"/>
        </w:rPr>
        <w:t xml:space="preserve"> </w:t>
      </w:r>
      <w:r w:rsidRPr="00D45C73">
        <w:rPr>
          <w:rFonts w:ascii="GHEA Grapalat" w:hAnsi="GHEA Grapalat" w:cs="Sylfaen"/>
        </w:rPr>
        <w:t>Ր</w:t>
      </w:r>
      <w:r w:rsidRPr="00D45C73">
        <w:rPr>
          <w:rFonts w:ascii="GHEA Grapalat" w:hAnsi="GHEA Grapalat" w:cs="Times Armenian"/>
          <w:lang w:val="af-ZA"/>
        </w:rPr>
        <w:t xml:space="preserve"> </w:t>
      </w:r>
      <w:r w:rsidRPr="00D45C73">
        <w:rPr>
          <w:rFonts w:ascii="GHEA Grapalat" w:hAnsi="GHEA Grapalat" w:cs="Sylfaen"/>
        </w:rPr>
        <w:t>Ա</w:t>
      </w:r>
      <w:r w:rsidRPr="00D45C73">
        <w:rPr>
          <w:rFonts w:ascii="GHEA Grapalat" w:hAnsi="GHEA Grapalat" w:cs="Times Armenian"/>
          <w:lang w:val="af-ZA"/>
        </w:rPr>
        <w:t xml:space="preserve"> </w:t>
      </w:r>
      <w:r w:rsidRPr="00D45C73">
        <w:rPr>
          <w:rFonts w:ascii="GHEA Grapalat" w:hAnsi="GHEA Grapalat" w:cs="Sylfaen"/>
        </w:rPr>
        <w:t>Վ</w:t>
      </w:r>
      <w:r w:rsidRPr="00D45C73">
        <w:rPr>
          <w:rFonts w:ascii="GHEA Grapalat" w:hAnsi="GHEA Grapalat" w:cs="Times Armenian"/>
          <w:lang w:val="af-ZA"/>
        </w:rPr>
        <w:t xml:space="preserve"> </w:t>
      </w:r>
      <w:r w:rsidRPr="00D45C73">
        <w:rPr>
          <w:rFonts w:ascii="GHEA Grapalat" w:hAnsi="GHEA Grapalat" w:cs="Sylfaen"/>
        </w:rPr>
        <w:t>Ե</w:t>
      </w:r>
      <w:r w:rsidRPr="00D45C73">
        <w:rPr>
          <w:rFonts w:ascii="GHEA Grapalat" w:hAnsi="GHEA Grapalat" w:cs="Times Armenian"/>
          <w:lang w:val="af-ZA"/>
        </w:rPr>
        <w:t xml:space="preserve"> </w:t>
      </w:r>
      <w:r w:rsidRPr="00D45C73">
        <w:rPr>
          <w:rFonts w:ascii="GHEA Grapalat" w:hAnsi="GHEA Grapalat" w:cs="Sylfaen"/>
        </w:rPr>
        <w:t>Ր</w:t>
      </w:r>
    </w:p>
    <w:p w:rsidR="006E5207" w:rsidRPr="00D45C73" w:rsidRDefault="006E5207" w:rsidP="006E5207">
      <w:pPr>
        <w:pStyle w:val="BodyText"/>
        <w:ind w:right="-7" w:firstLine="567"/>
        <w:jc w:val="center"/>
        <w:rPr>
          <w:rFonts w:ascii="GHEA Grapalat" w:hAnsi="GHEA Grapalat" w:cs="Sylfaen"/>
          <w:lang w:val="af-ZA"/>
        </w:rPr>
      </w:pPr>
    </w:p>
    <w:p w:rsidR="006E5207" w:rsidRPr="00D45C73" w:rsidRDefault="006E5207" w:rsidP="006E5207">
      <w:pPr>
        <w:pStyle w:val="BodyText"/>
        <w:ind w:right="-7" w:firstLine="567"/>
        <w:jc w:val="center"/>
        <w:rPr>
          <w:rFonts w:ascii="GHEA Grapalat" w:hAnsi="GHEA Grapalat" w:cs="Sylfaen"/>
          <w:lang w:val="af-ZA"/>
        </w:rPr>
      </w:pPr>
    </w:p>
    <w:p w:rsidR="00D45C73" w:rsidRPr="00D45C73" w:rsidRDefault="000B7717" w:rsidP="00D45C73">
      <w:pPr>
        <w:spacing w:after="120"/>
        <w:ind w:right="-7"/>
        <w:jc w:val="center"/>
        <w:rPr>
          <w:rFonts w:ascii="GHEA Grapalat" w:hAnsi="GHEA Grapalat"/>
          <w:szCs w:val="22"/>
          <w:lang w:val="af-ZA"/>
        </w:rPr>
      </w:pPr>
      <w:r w:rsidRPr="000B7717">
        <w:rPr>
          <w:rFonts w:ascii="GHEA Grapalat" w:hAnsi="GHEA Grapalat"/>
          <w:sz w:val="20"/>
          <w:szCs w:val="20"/>
          <w:lang w:val="af-ZA"/>
        </w:rPr>
        <w:t xml:space="preserve">&lt;&lt;ՀՀ </w:t>
      </w:r>
      <w:r w:rsidR="007E0612" w:rsidRPr="008D40FE">
        <w:rPr>
          <w:rFonts w:ascii="Sylfaen" w:hAnsi="Sylfaen"/>
          <w:lang w:val="af-ZA"/>
        </w:rPr>
        <w:t>Արարատի  մարզի</w:t>
      </w:r>
      <w:r w:rsidR="007E0612">
        <w:rPr>
          <w:rFonts w:ascii="Sylfaen" w:hAnsi="Sylfaen"/>
          <w:lang w:val="af-ZA"/>
        </w:rPr>
        <w:t xml:space="preserve"> </w:t>
      </w:r>
      <w:r w:rsidR="007E0612">
        <w:rPr>
          <w:rFonts w:ascii="Sylfaen" w:hAnsi="Sylfaen"/>
          <w:lang w:val="hy-AM"/>
        </w:rPr>
        <w:t xml:space="preserve">Արարատ </w:t>
      </w:r>
      <w:r w:rsidR="007E0612">
        <w:rPr>
          <w:rFonts w:ascii="Sylfaen" w:hAnsi="Sylfaen"/>
          <w:lang w:val="ru-RU"/>
        </w:rPr>
        <w:t>գյուղի</w:t>
      </w:r>
      <w:r w:rsidR="007E0612">
        <w:rPr>
          <w:rFonts w:ascii="Sylfaen" w:hAnsi="Sylfaen"/>
          <w:lang w:val="hy-AM"/>
        </w:rPr>
        <w:t xml:space="preserve"> </w:t>
      </w:r>
      <w:r w:rsidR="007E0612">
        <w:rPr>
          <w:rFonts w:ascii="Sylfaen" w:hAnsi="Sylfaen" w:cs="Sylfaen"/>
          <w:lang w:val="hy-AM"/>
        </w:rPr>
        <w:t xml:space="preserve"> N</w:t>
      </w:r>
      <w:r w:rsidR="007E0612" w:rsidRPr="00E84F7D">
        <w:rPr>
          <w:rFonts w:ascii="Sylfaen" w:hAnsi="Sylfaen" w:cs="Sylfaen"/>
          <w:lang w:val="af-ZA"/>
        </w:rPr>
        <w:t>3</w:t>
      </w:r>
      <w:r w:rsidR="007E0612">
        <w:rPr>
          <w:rFonts w:ascii="Sylfaen" w:hAnsi="Sylfaen" w:cs="Sylfaen"/>
          <w:lang w:val="hy-AM"/>
        </w:rPr>
        <w:t xml:space="preserve"> միջնակարգ դպրոց</w:t>
      </w:r>
      <w:r w:rsidR="007E0612" w:rsidRPr="001C2B59">
        <w:rPr>
          <w:rFonts w:ascii="Sylfaen" w:hAnsi="Sylfaen"/>
          <w:lang w:val="af-ZA"/>
        </w:rPr>
        <w:t xml:space="preserve"> </w:t>
      </w:r>
      <w:r w:rsidRPr="000B7717">
        <w:rPr>
          <w:rFonts w:ascii="GHEA Grapalat" w:hAnsi="GHEA Grapalat"/>
          <w:sz w:val="20"/>
          <w:szCs w:val="20"/>
          <w:lang w:val="af-ZA"/>
        </w:rPr>
        <w:t>&gt;&gt; ՊՈԱԿ</w:t>
      </w:r>
      <w:r w:rsidR="00D45C73" w:rsidRPr="00D45C73">
        <w:rPr>
          <w:rFonts w:ascii="GHEA Grapalat" w:hAnsi="GHEA Grapalat" w:cs="Sylfaen"/>
          <w:sz w:val="20"/>
          <w:szCs w:val="20"/>
          <w:lang w:val="af-ZA"/>
        </w:rPr>
        <w:t>-</w:t>
      </w:r>
      <w:r w:rsidR="00D45C73" w:rsidRPr="00D45C73">
        <w:rPr>
          <w:rFonts w:ascii="GHEA Grapalat" w:hAnsi="GHEA Grapalat" w:cs="Sylfaen"/>
          <w:sz w:val="20"/>
          <w:szCs w:val="20"/>
        </w:rPr>
        <w:t>Ի</w:t>
      </w:r>
      <w:r w:rsidR="00D45C73" w:rsidRPr="00D45C73">
        <w:rPr>
          <w:rFonts w:ascii="GHEA Grapalat" w:hAnsi="GHEA Grapalat" w:cs="Sylfaen"/>
          <w:sz w:val="20"/>
          <w:szCs w:val="20"/>
          <w:lang w:val="af-ZA"/>
        </w:rPr>
        <w:t xml:space="preserve"> </w:t>
      </w:r>
      <w:r w:rsidR="00D45C73" w:rsidRPr="00D45C73">
        <w:rPr>
          <w:rFonts w:ascii="GHEA Grapalat" w:hAnsi="GHEA Grapalat" w:cs="Sylfaen"/>
          <w:sz w:val="20"/>
          <w:szCs w:val="20"/>
        </w:rPr>
        <w:t>ԿԱՐԻՔՆԵՐԻ</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ՀԱՄԱՐ</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lang w:val="af-ZA"/>
        </w:rPr>
        <w:t xml:space="preserve">«ՍՆՆԴԱՄԹԵՐՔԻ» </w:t>
      </w:r>
      <w:r w:rsidR="00D45C73" w:rsidRPr="00D45C73">
        <w:rPr>
          <w:rFonts w:ascii="GHEA Grapalat" w:hAnsi="GHEA Grapalat" w:cs="Sylfaen"/>
          <w:sz w:val="20"/>
          <w:szCs w:val="20"/>
        </w:rPr>
        <w:t>ՁԵՌՔԲԵՐՄԱՆ</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ՆՊԱՏԱԿՈՎ</w:t>
      </w:r>
      <w:r w:rsidR="00D45C73" w:rsidRPr="00D45C73">
        <w:rPr>
          <w:rFonts w:ascii="GHEA Grapalat" w:hAnsi="GHEA Grapalat" w:cs="Sylfaen"/>
          <w:sz w:val="20"/>
          <w:szCs w:val="20"/>
          <w:lang w:val="af-ZA"/>
        </w:rPr>
        <w:t xml:space="preserve"> </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ՀԱՅՏԱՐԱՐՎԱԾ</w:t>
      </w:r>
      <w:r w:rsidR="00D45C73" w:rsidRPr="00D45C73">
        <w:rPr>
          <w:rFonts w:ascii="GHEA Grapalat" w:hAnsi="GHEA Grapalat" w:cs="Times Armenian"/>
          <w:sz w:val="20"/>
          <w:szCs w:val="20"/>
          <w:lang w:val="af-ZA"/>
        </w:rPr>
        <w:t xml:space="preserve"> ԳՆԱՆՇՄԱՆ ՀԱՐՑՄԱՆ</w:t>
      </w:r>
    </w:p>
    <w:p w:rsidR="006E5207" w:rsidRDefault="006E5207" w:rsidP="006E5207">
      <w:pPr>
        <w:pStyle w:val="BodyText"/>
        <w:ind w:right="-7"/>
        <w:jc w:val="center"/>
        <w:rPr>
          <w:rFonts w:ascii="GHEA Grapalat" w:hAnsi="GHEA Grapalat"/>
          <w:szCs w:val="22"/>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18201B" w:rsidRPr="0018201B" w:rsidRDefault="0018201B" w:rsidP="0018201B">
      <w:pPr>
        <w:ind w:right="-7" w:firstLine="567"/>
        <w:jc w:val="center"/>
        <w:rPr>
          <w:rFonts w:ascii="GHEA Grapalat" w:hAnsi="GHEA Grapalat"/>
          <w:sz w:val="20"/>
          <w:szCs w:val="20"/>
          <w:lang w:val="af-ZA"/>
        </w:rPr>
      </w:pPr>
      <w:r w:rsidRPr="0018201B">
        <w:rPr>
          <w:rFonts w:ascii="GHEA Grapalat" w:hAnsi="GHEA Grapalat"/>
          <w:sz w:val="20"/>
          <w:szCs w:val="20"/>
        </w:rPr>
        <w:t>Սույն</w:t>
      </w:r>
      <w:r w:rsidRPr="0018201B">
        <w:rPr>
          <w:rFonts w:ascii="GHEA Grapalat" w:hAnsi="GHEA Grapalat"/>
          <w:sz w:val="20"/>
          <w:szCs w:val="20"/>
          <w:lang w:val="af-ZA"/>
        </w:rPr>
        <w:t xml:space="preserve"> </w:t>
      </w:r>
      <w:r w:rsidRPr="0018201B">
        <w:rPr>
          <w:rFonts w:ascii="GHEA Grapalat" w:hAnsi="GHEA Grapalat"/>
          <w:sz w:val="20"/>
          <w:szCs w:val="20"/>
        </w:rPr>
        <w:t>ընթացակարգը</w:t>
      </w:r>
      <w:r w:rsidRPr="0018201B">
        <w:rPr>
          <w:rFonts w:ascii="GHEA Grapalat" w:hAnsi="GHEA Grapalat"/>
          <w:sz w:val="20"/>
          <w:szCs w:val="20"/>
          <w:lang w:val="af-ZA"/>
        </w:rPr>
        <w:t xml:space="preserve"> </w:t>
      </w:r>
      <w:r w:rsidRPr="0018201B">
        <w:rPr>
          <w:rFonts w:ascii="GHEA Grapalat" w:hAnsi="GHEA Grapalat"/>
          <w:sz w:val="20"/>
          <w:szCs w:val="20"/>
        </w:rPr>
        <w:t>կազմակերպվում</w:t>
      </w:r>
      <w:r w:rsidRPr="0018201B">
        <w:rPr>
          <w:rFonts w:ascii="GHEA Grapalat" w:hAnsi="GHEA Grapalat"/>
          <w:sz w:val="20"/>
          <w:szCs w:val="20"/>
          <w:lang w:val="af-ZA"/>
        </w:rPr>
        <w:t xml:space="preserve"> </w:t>
      </w:r>
      <w:r w:rsidRPr="0018201B">
        <w:rPr>
          <w:rFonts w:ascii="GHEA Grapalat" w:hAnsi="GHEA Grapalat"/>
          <w:sz w:val="20"/>
          <w:szCs w:val="20"/>
        </w:rPr>
        <w:t>է</w:t>
      </w:r>
      <w:r w:rsidRPr="0018201B">
        <w:rPr>
          <w:rFonts w:ascii="GHEA Grapalat" w:hAnsi="GHEA Grapalat"/>
          <w:sz w:val="20"/>
          <w:szCs w:val="20"/>
          <w:lang w:val="af-ZA"/>
        </w:rPr>
        <w:t xml:space="preserve">  </w:t>
      </w:r>
      <w:r w:rsidRPr="0018201B">
        <w:rPr>
          <w:rFonts w:ascii="GHEA Grapalat" w:hAnsi="GHEA Grapalat"/>
          <w:sz w:val="20"/>
          <w:szCs w:val="20"/>
        </w:rPr>
        <w:t>հիմք</w:t>
      </w:r>
      <w:r w:rsidRPr="0018201B">
        <w:rPr>
          <w:rFonts w:ascii="GHEA Grapalat" w:hAnsi="GHEA Grapalat"/>
          <w:sz w:val="20"/>
          <w:szCs w:val="20"/>
          <w:lang w:val="af-ZA"/>
        </w:rPr>
        <w:t xml:space="preserve"> </w:t>
      </w:r>
      <w:r w:rsidRPr="0018201B">
        <w:rPr>
          <w:rFonts w:ascii="GHEA Grapalat" w:hAnsi="GHEA Grapalat"/>
          <w:sz w:val="20"/>
          <w:szCs w:val="20"/>
        </w:rPr>
        <w:t>ընդունելով</w:t>
      </w:r>
      <w:r w:rsidRPr="0018201B">
        <w:rPr>
          <w:rFonts w:ascii="GHEA Grapalat" w:hAnsi="GHEA Grapalat"/>
          <w:sz w:val="20"/>
          <w:szCs w:val="20"/>
          <w:lang w:val="af-ZA"/>
        </w:rPr>
        <w:t xml:space="preserve"> </w:t>
      </w:r>
      <w:r w:rsidRPr="0018201B">
        <w:rPr>
          <w:rFonts w:ascii="GHEA Grapalat" w:hAnsi="GHEA Grapalat"/>
          <w:sz w:val="20"/>
          <w:szCs w:val="20"/>
          <w:lang w:val="hy-AM"/>
        </w:rPr>
        <w:t xml:space="preserve">ՀՀ </w:t>
      </w:r>
      <w:r w:rsidRPr="0018201B">
        <w:rPr>
          <w:rFonts w:ascii="GHEA Grapalat" w:hAnsi="GHEA Grapalat"/>
          <w:sz w:val="20"/>
          <w:szCs w:val="20"/>
        </w:rPr>
        <w:t>Գնումների</w:t>
      </w:r>
      <w:r w:rsidRPr="0018201B">
        <w:rPr>
          <w:rFonts w:ascii="GHEA Grapalat" w:hAnsi="GHEA Grapalat"/>
          <w:sz w:val="20"/>
          <w:szCs w:val="20"/>
          <w:lang w:val="af-ZA"/>
        </w:rPr>
        <w:t xml:space="preserve"> </w:t>
      </w:r>
      <w:r w:rsidRPr="0018201B">
        <w:rPr>
          <w:rFonts w:ascii="GHEA Grapalat" w:hAnsi="GHEA Grapalat"/>
          <w:sz w:val="20"/>
          <w:szCs w:val="20"/>
        </w:rPr>
        <w:t>մասին</w:t>
      </w:r>
      <w:r w:rsidRPr="0018201B">
        <w:rPr>
          <w:rFonts w:ascii="GHEA Grapalat" w:hAnsi="GHEA Grapalat"/>
          <w:sz w:val="20"/>
          <w:szCs w:val="20"/>
          <w:lang w:val="af-ZA"/>
        </w:rPr>
        <w:t xml:space="preserve"> </w:t>
      </w:r>
      <w:r w:rsidRPr="0018201B">
        <w:rPr>
          <w:rFonts w:ascii="GHEA Grapalat" w:hAnsi="GHEA Grapalat"/>
          <w:sz w:val="20"/>
          <w:szCs w:val="20"/>
        </w:rPr>
        <w:t>օրենքի</w:t>
      </w:r>
      <w:r w:rsidRPr="0018201B">
        <w:rPr>
          <w:rFonts w:ascii="GHEA Grapalat" w:hAnsi="GHEA Grapalat"/>
          <w:sz w:val="20"/>
          <w:szCs w:val="20"/>
          <w:lang w:val="hy-AM"/>
        </w:rPr>
        <w:t xml:space="preserve"> </w:t>
      </w:r>
      <w:r w:rsidRPr="0018201B">
        <w:rPr>
          <w:rFonts w:ascii="GHEA Grapalat" w:hAnsi="GHEA Grapalat"/>
          <w:sz w:val="20"/>
          <w:szCs w:val="20"/>
          <w:lang w:val="af-ZA"/>
        </w:rPr>
        <w:t>15</w:t>
      </w:r>
      <w:r w:rsidRPr="0018201B">
        <w:rPr>
          <w:rFonts w:ascii="GHEA Grapalat" w:hAnsi="GHEA Grapalat"/>
          <w:sz w:val="20"/>
          <w:szCs w:val="20"/>
          <w:lang w:val="hy-AM"/>
        </w:rPr>
        <w:t xml:space="preserve">-րդ </w:t>
      </w:r>
      <w:r w:rsidRPr="0018201B">
        <w:rPr>
          <w:rFonts w:ascii="GHEA Grapalat" w:hAnsi="GHEA Grapalat"/>
          <w:sz w:val="20"/>
          <w:szCs w:val="20"/>
        </w:rPr>
        <w:t>հոդվածի</w:t>
      </w:r>
      <w:r w:rsidRPr="0018201B">
        <w:rPr>
          <w:rFonts w:ascii="GHEA Grapalat" w:hAnsi="GHEA Grapalat"/>
          <w:sz w:val="20"/>
          <w:szCs w:val="20"/>
          <w:lang w:val="af-ZA"/>
        </w:rPr>
        <w:t xml:space="preserve"> 6-</w:t>
      </w:r>
      <w:r w:rsidRPr="0018201B">
        <w:rPr>
          <w:rFonts w:ascii="GHEA Grapalat" w:hAnsi="GHEA Grapalat"/>
          <w:sz w:val="20"/>
          <w:szCs w:val="20"/>
        </w:rPr>
        <w:t>րդ</w:t>
      </w:r>
      <w:r w:rsidRPr="0018201B">
        <w:rPr>
          <w:rFonts w:ascii="GHEA Grapalat" w:hAnsi="GHEA Grapalat"/>
          <w:sz w:val="20"/>
          <w:szCs w:val="20"/>
          <w:lang w:val="af-ZA"/>
        </w:rPr>
        <w:t xml:space="preserve"> </w:t>
      </w:r>
      <w:r w:rsidRPr="0018201B">
        <w:rPr>
          <w:rFonts w:ascii="GHEA Grapalat" w:hAnsi="GHEA Grapalat"/>
          <w:sz w:val="20"/>
          <w:szCs w:val="20"/>
        </w:rPr>
        <w:t>կետի</w:t>
      </w:r>
      <w:r w:rsidRPr="0018201B">
        <w:rPr>
          <w:rFonts w:ascii="GHEA Grapalat" w:hAnsi="GHEA Grapalat"/>
          <w:sz w:val="20"/>
          <w:szCs w:val="20"/>
          <w:lang w:val="af-ZA"/>
        </w:rPr>
        <w:t xml:space="preserve"> </w:t>
      </w:r>
      <w:r w:rsidRPr="0018201B">
        <w:rPr>
          <w:rFonts w:ascii="GHEA Grapalat" w:hAnsi="GHEA Grapalat"/>
          <w:sz w:val="20"/>
          <w:szCs w:val="20"/>
        </w:rPr>
        <w:t>պահանջները</w:t>
      </w:r>
      <w:r w:rsidRPr="0018201B">
        <w:rPr>
          <w:rFonts w:ascii="GHEA Grapalat" w:hAnsi="GHEA Grapalat"/>
          <w:sz w:val="20"/>
          <w:szCs w:val="20"/>
          <w:lang w:val="af-ZA"/>
        </w:rPr>
        <w:t>:</w:t>
      </w:r>
    </w:p>
    <w:p w:rsidR="0018201B" w:rsidRPr="0018201B" w:rsidRDefault="0018201B" w:rsidP="0018201B">
      <w:pPr>
        <w:spacing w:after="120"/>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rPr>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Default="006E5207" w:rsidP="006E5207">
      <w:pPr>
        <w:ind w:firstLine="567"/>
        <w:jc w:val="center"/>
        <w:rPr>
          <w:rFonts w:ascii="GHEA Grapalat" w:hAnsi="GHEA Grapalat" w:cs="Sylfaen"/>
          <w:b/>
          <w:sz w:val="22"/>
          <w:szCs w:val="22"/>
          <w:lang w:val="af-ZA"/>
        </w:rPr>
      </w:pPr>
    </w:p>
    <w:p w:rsidR="006E5207" w:rsidRDefault="006E5207" w:rsidP="006E5207">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6E5207" w:rsidRPr="00B001A1" w:rsidRDefault="006E5207" w:rsidP="006E5207">
      <w:pPr>
        <w:ind w:firstLine="567"/>
        <w:jc w:val="center"/>
        <w:rPr>
          <w:rFonts w:ascii="GHEA Grapalat" w:hAnsi="GHEA Grapalat"/>
          <w:sz w:val="20"/>
          <w:lang w:val="af-ZA"/>
        </w:rPr>
      </w:pPr>
    </w:p>
    <w:p w:rsidR="006E5207" w:rsidRPr="00B001A1" w:rsidRDefault="000B7717" w:rsidP="00D45C73">
      <w:pPr>
        <w:spacing w:after="120"/>
        <w:ind w:right="-7"/>
        <w:jc w:val="center"/>
        <w:rPr>
          <w:rFonts w:ascii="GHEA Grapalat" w:hAnsi="GHEA Grapalat"/>
          <w:szCs w:val="22"/>
          <w:lang w:val="af-ZA"/>
        </w:rPr>
      </w:pPr>
      <w:r w:rsidRPr="000B7717">
        <w:rPr>
          <w:rFonts w:ascii="GHEA Grapalat" w:hAnsi="GHEA Grapalat"/>
          <w:sz w:val="20"/>
          <w:szCs w:val="20"/>
          <w:lang w:val="af-ZA"/>
        </w:rPr>
        <w:t xml:space="preserve">&lt;&lt;ՀՀ </w:t>
      </w:r>
      <w:r w:rsidR="007E0612" w:rsidRPr="008D40FE">
        <w:rPr>
          <w:rFonts w:ascii="Sylfaen" w:hAnsi="Sylfaen"/>
          <w:lang w:val="af-ZA"/>
        </w:rPr>
        <w:t>Արարատի  մարզի</w:t>
      </w:r>
      <w:r w:rsidR="007E0612">
        <w:rPr>
          <w:rFonts w:ascii="Sylfaen" w:hAnsi="Sylfaen"/>
          <w:lang w:val="af-ZA"/>
        </w:rPr>
        <w:t xml:space="preserve"> </w:t>
      </w:r>
      <w:r w:rsidR="007E0612">
        <w:rPr>
          <w:rFonts w:ascii="Sylfaen" w:hAnsi="Sylfaen"/>
          <w:lang w:val="hy-AM"/>
        </w:rPr>
        <w:t xml:space="preserve">Արարատ </w:t>
      </w:r>
      <w:r w:rsidR="007E0612">
        <w:rPr>
          <w:rFonts w:ascii="Sylfaen" w:hAnsi="Sylfaen"/>
          <w:lang w:val="ru-RU"/>
        </w:rPr>
        <w:t>գյուղի</w:t>
      </w:r>
      <w:r w:rsidR="007E0612">
        <w:rPr>
          <w:rFonts w:ascii="Sylfaen" w:hAnsi="Sylfaen"/>
          <w:lang w:val="hy-AM"/>
        </w:rPr>
        <w:t xml:space="preserve"> </w:t>
      </w:r>
      <w:r w:rsidR="007E0612">
        <w:rPr>
          <w:rFonts w:ascii="Sylfaen" w:hAnsi="Sylfaen" w:cs="Sylfaen"/>
          <w:lang w:val="hy-AM"/>
        </w:rPr>
        <w:t xml:space="preserve"> N</w:t>
      </w:r>
      <w:r w:rsidR="007E0612" w:rsidRPr="00E84F7D">
        <w:rPr>
          <w:rFonts w:ascii="Sylfaen" w:hAnsi="Sylfaen" w:cs="Sylfaen"/>
          <w:lang w:val="af-ZA"/>
        </w:rPr>
        <w:t>3</w:t>
      </w:r>
      <w:r w:rsidR="007E0612">
        <w:rPr>
          <w:rFonts w:ascii="Sylfaen" w:hAnsi="Sylfaen" w:cs="Sylfaen"/>
          <w:lang w:val="hy-AM"/>
        </w:rPr>
        <w:t xml:space="preserve"> միջնակարգ դպրոց</w:t>
      </w:r>
      <w:r w:rsidR="007E0612" w:rsidRPr="001C2B59">
        <w:rPr>
          <w:rFonts w:ascii="Sylfaen" w:hAnsi="Sylfaen"/>
          <w:lang w:val="af-ZA"/>
        </w:rPr>
        <w:t xml:space="preserve"> </w:t>
      </w:r>
      <w:r w:rsidRPr="000B7717">
        <w:rPr>
          <w:rFonts w:ascii="GHEA Grapalat" w:hAnsi="GHEA Grapalat"/>
          <w:sz w:val="20"/>
          <w:szCs w:val="20"/>
          <w:lang w:val="af-ZA"/>
        </w:rPr>
        <w:t>&gt;&gt; ՊՈԱԿ</w:t>
      </w:r>
      <w:r w:rsidR="00D45C73" w:rsidRPr="00D45C73">
        <w:rPr>
          <w:rFonts w:ascii="GHEA Grapalat" w:hAnsi="GHEA Grapalat" w:cs="Sylfaen"/>
          <w:sz w:val="20"/>
          <w:szCs w:val="20"/>
          <w:lang w:val="af-ZA"/>
        </w:rPr>
        <w:t>-</w:t>
      </w:r>
      <w:r w:rsidR="00D45C73" w:rsidRPr="00D45C73">
        <w:rPr>
          <w:rFonts w:ascii="GHEA Grapalat" w:hAnsi="GHEA Grapalat" w:cs="Sylfaen"/>
          <w:sz w:val="20"/>
          <w:szCs w:val="20"/>
        </w:rPr>
        <w:t>Ի</w:t>
      </w:r>
      <w:r w:rsidR="00D45C73" w:rsidRPr="00D45C73">
        <w:rPr>
          <w:rFonts w:ascii="GHEA Grapalat" w:hAnsi="GHEA Grapalat" w:cs="Sylfaen"/>
          <w:sz w:val="20"/>
          <w:szCs w:val="20"/>
          <w:lang w:val="af-ZA"/>
        </w:rPr>
        <w:t xml:space="preserve"> </w:t>
      </w:r>
      <w:r w:rsidR="00D45C73" w:rsidRPr="00D45C73">
        <w:rPr>
          <w:rFonts w:ascii="GHEA Grapalat" w:hAnsi="GHEA Grapalat" w:cs="Sylfaen"/>
          <w:sz w:val="20"/>
          <w:szCs w:val="20"/>
        </w:rPr>
        <w:t>ԿԱՐԻՔՆԵՐԻ</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ՀԱՄԱՐ</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lang w:val="af-ZA"/>
        </w:rPr>
        <w:t xml:space="preserve">«ՍՆՆԴԱՄԹԵՐՔԻ» </w:t>
      </w:r>
      <w:r w:rsidR="00D45C73" w:rsidRPr="00D45C73">
        <w:rPr>
          <w:rFonts w:ascii="GHEA Grapalat" w:hAnsi="GHEA Grapalat" w:cs="Sylfaen"/>
          <w:sz w:val="20"/>
          <w:szCs w:val="20"/>
        </w:rPr>
        <w:t>ՁԵՌՔԲԵՐՄԱՆ</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ՆՊԱՏԱԿՈՎ</w:t>
      </w:r>
      <w:r w:rsidR="00D45C73" w:rsidRPr="00D45C73">
        <w:rPr>
          <w:rFonts w:ascii="GHEA Grapalat" w:hAnsi="GHEA Grapalat" w:cs="Sylfaen"/>
          <w:sz w:val="20"/>
          <w:szCs w:val="20"/>
          <w:lang w:val="af-ZA"/>
        </w:rPr>
        <w:t xml:space="preserve"> </w:t>
      </w:r>
      <w:r w:rsidR="00D45C73" w:rsidRPr="00D45C73">
        <w:rPr>
          <w:rFonts w:ascii="GHEA Grapalat" w:hAnsi="GHEA Grapalat" w:cs="Times Armenian"/>
          <w:sz w:val="20"/>
          <w:szCs w:val="20"/>
          <w:lang w:val="af-ZA"/>
        </w:rPr>
        <w:t xml:space="preserve"> </w:t>
      </w:r>
      <w:r w:rsidR="00D45C73" w:rsidRPr="00D45C73">
        <w:rPr>
          <w:rFonts w:ascii="GHEA Grapalat" w:hAnsi="GHEA Grapalat" w:cs="Sylfaen"/>
          <w:sz w:val="20"/>
          <w:szCs w:val="20"/>
        </w:rPr>
        <w:t>ՀԱՅՏԱՐԱՐՎԱԾ</w:t>
      </w:r>
      <w:r w:rsidR="00D45C73" w:rsidRPr="00D45C73">
        <w:rPr>
          <w:rFonts w:ascii="GHEA Grapalat" w:hAnsi="GHEA Grapalat" w:cs="Times Armenian"/>
          <w:sz w:val="20"/>
          <w:szCs w:val="20"/>
          <w:lang w:val="af-ZA"/>
        </w:rPr>
        <w:t xml:space="preserve"> ԳՆԱՆՇՄԱՆ ՀԱՐՑՄԱՆ</w:t>
      </w:r>
      <w:r w:rsidR="00D45C73" w:rsidRPr="00B001A1">
        <w:rPr>
          <w:rFonts w:ascii="GHEA Grapalat" w:hAnsi="GHEA Grapalat"/>
          <w:szCs w:val="22"/>
          <w:lang w:val="af-ZA"/>
        </w:rPr>
        <w:t xml:space="preserve">  </w:t>
      </w:r>
      <w:r w:rsidR="006E5207" w:rsidRPr="00B001A1">
        <w:rPr>
          <w:rFonts w:ascii="GHEA Grapalat" w:hAnsi="GHEA Grapalat"/>
          <w:b/>
          <w:sz w:val="20"/>
          <w:lang w:val="af-ZA"/>
        </w:rPr>
        <w:t>ՀՐԱՎԵՐԻ</w:t>
      </w:r>
    </w:p>
    <w:p w:rsidR="006E5207" w:rsidRPr="00D45C73" w:rsidRDefault="006E5207" w:rsidP="006E5207">
      <w:pPr>
        <w:ind w:firstLine="567"/>
        <w:jc w:val="center"/>
        <w:rPr>
          <w:rFonts w:ascii="GHEA Grapalat" w:hAnsi="GHEA Grapalat" w:cs="Sylfaen"/>
          <w:b/>
          <w:i/>
          <w:sz w:val="20"/>
          <w:szCs w:val="22"/>
          <w:lang w:val="af-ZA"/>
        </w:rPr>
      </w:pPr>
    </w:p>
    <w:p w:rsidR="006E5207" w:rsidRDefault="006E5207" w:rsidP="006E5207">
      <w:pPr>
        <w:ind w:firstLine="567"/>
        <w:jc w:val="center"/>
        <w:rPr>
          <w:rFonts w:ascii="GHEA Grapalat" w:hAnsi="GHEA Grapalat" w:cs="Sylfaen"/>
          <w:b/>
          <w:sz w:val="20"/>
          <w:szCs w:val="22"/>
          <w:lang w:val="af-ZA"/>
        </w:rPr>
      </w:pPr>
    </w:p>
    <w:p w:rsidR="006E5207" w:rsidRDefault="006E5207" w:rsidP="006E5207">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6E5207" w:rsidRDefault="006E5207" w:rsidP="00D45C73">
      <w:pPr>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D45C73">
      <w:pPr>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6E5207" w:rsidRDefault="00065381" w:rsidP="00D45C73">
      <w:pPr>
        <w:jc w:val="both"/>
        <w:rPr>
          <w:rFonts w:ascii="GHEA Grapalat" w:hAnsi="GHEA Grapalat"/>
          <w:sz w:val="20"/>
          <w:lang w:val="af-ZA"/>
        </w:rPr>
      </w:pPr>
      <w:r>
        <w:rPr>
          <w:rFonts w:ascii="GHEA Grapalat" w:hAnsi="GHEA Grapalat"/>
          <w:sz w:val="20"/>
          <w:lang w:val="af-ZA"/>
        </w:rPr>
        <w:t>5.</w:t>
      </w:r>
      <w:r w:rsidR="006E5207">
        <w:rPr>
          <w:rFonts w:ascii="GHEA Grapalat" w:hAnsi="GHEA Grapalat" w:cs="Sylfaen"/>
          <w:sz w:val="20"/>
        </w:rPr>
        <w:t>Հայտի</w:t>
      </w:r>
      <w:r w:rsidR="006E5207">
        <w:rPr>
          <w:rFonts w:ascii="GHEA Grapalat" w:hAnsi="GHEA Grapalat" w:cs="Times Armenian"/>
          <w:sz w:val="20"/>
          <w:lang w:val="af-ZA"/>
        </w:rPr>
        <w:t xml:space="preserve"> </w:t>
      </w:r>
      <w:r w:rsidR="006E5207">
        <w:rPr>
          <w:rFonts w:ascii="GHEA Grapalat" w:hAnsi="GHEA Grapalat" w:cs="Times Armenian"/>
          <w:sz w:val="20"/>
        </w:rPr>
        <w:t>գ</w:t>
      </w:r>
      <w:r w:rsidR="006E5207">
        <w:rPr>
          <w:rFonts w:ascii="GHEA Grapalat" w:hAnsi="GHEA Grapalat" w:cs="Sylfaen"/>
          <w:sz w:val="20"/>
        </w:rPr>
        <w:t>նային</w:t>
      </w:r>
      <w:r w:rsidR="006E5207">
        <w:rPr>
          <w:rFonts w:ascii="GHEA Grapalat" w:hAnsi="GHEA Grapalat" w:cs="Times Armenian"/>
          <w:sz w:val="20"/>
          <w:lang w:val="af-ZA"/>
        </w:rPr>
        <w:t xml:space="preserve"> </w:t>
      </w:r>
      <w:r w:rsidR="006E5207">
        <w:rPr>
          <w:rFonts w:ascii="GHEA Grapalat" w:hAnsi="GHEA Grapalat" w:cs="Sylfaen"/>
          <w:sz w:val="20"/>
        </w:rPr>
        <w:t>առաջարկը</w:t>
      </w:r>
      <w:r w:rsidR="006E5207">
        <w:rPr>
          <w:rFonts w:ascii="GHEA Grapalat" w:hAnsi="GHEA Grapalat" w:cs="Times Armenian"/>
          <w:sz w:val="20"/>
          <w:lang w:val="af-ZA"/>
        </w:rPr>
        <w:tab/>
        <w:t xml:space="preserve"> </w:t>
      </w:r>
    </w:p>
    <w:p w:rsidR="006E5207" w:rsidRPr="00D45C73" w:rsidRDefault="006E5207" w:rsidP="00D45C73">
      <w:pPr>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6E5207" w:rsidRDefault="006E5207" w:rsidP="00D45C73">
      <w:pPr>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6E5207">
      <w:pPr>
        <w:ind w:firstLine="567"/>
        <w:jc w:val="both"/>
        <w:rPr>
          <w:rFonts w:ascii="GHEA Grapalat" w:hAnsi="GHEA Grapalat"/>
          <w:sz w:val="20"/>
          <w:lang w:val="af-ZA"/>
        </w:rPr>
      </w:pPr>
    </w:p>
    <w:p w:rsidR="006E5207" w:rsidRDefault="006E5207" w:rsidP="006E5207">
      <w:pPr>
        <w:ind w:firstLine="567"/>
        <w:jc w:val="both"/>
        <w:rPr>
          <w:rFonts w:ascii="GHEA Grapalat" w:hAnsi="GHEA Grapalat"/>
          <w:sz w:val="20"/>
          <w:lang w:val="af-ZA"/>
        </w:rPr>
      </w:pPr>
    </w:p>
    <w:p w:rsidR="006E5207" w:rsidRDefault="006E5207" w:rsidP="006E5207">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sidR="00065381">
        <w:rPr>
          <w:rFonts w:ascii="GHEA Grapalat" w:hAnsi="GHEA Grapalat" w:cs="Sylfaen"/>
          <w:b/>
          <w:sz w:val="20"/>
        </w:rPr>
        <w:t>ԳՆԱՆՇՄԱՆ</w:t>
      </w:r>
      <w:r w:rsidR="00065381" w:rsidRPr="00065381">
        <w:rPr>
          <w:rFonts w:ascii="GHEA Grapalat" w:hAnsi="GHEA Grapalat" w:cs="Sylfaen"/>
          <w:b/>
          <w:sz w:val="20"/>
          <w:lang w:val="af-ZA"/>
        </w:rPr>
        <w:t xml:space="preserve"> </w:t>
      </w:r>
      <w:r w:rsidR="00065381">
        <w:rPr>
          <w:rFonts w:ascii="GHEA Grapalat" w:hAnsi="GHEA Grapalat" w:cs="Sylfaen"/>
          <w:b/>
          <w:sz w:val="20"/>
        </w:rPr>
        <w:t>ՀԱՐՑՄԱՆ</w:t>
      </w:r>
      <w:r w:rsidR="00065381" w:rsidRPr="00065381">
        <w:rPr>
          <w:rFonts w:ascii="GHEA Grapalat" w:hAnsi="GHEA Grapalat" w:cs="Sylfaen"/>
          <w:b/>
          <w:sz w:val="20"/>
          <w:lang w:val="af-ZA"/>
        </w:rPr>
        <w:t xml:space="preserve"> </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6E5207" w:rsidRDefault="006E5207" w:rsidP="00D45C73">
      <w:pPr>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rsidR="006E5207" w:rsidRDefault="006E5207" w:rsidP="006E5207">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D56A83">
        <w:rPr>
          <w:rFonts w:ascii="GHEA Grapalat" w:hAnsi="GHEA Grapalat"/>
          <w:sz w:val="20"/>
          <w:lang w:val="af-ZA"/>
        </w:rPr>
        <w:t>ԱՄ</w:t>
      </w:r>
      <w:r w:rsidR="007E0612">
        <w:rPr>
          <w:rFonts w:ascii="GHEA Grapalat" w:hAnsi="GHEA Grapalat"/>
          <w:sz w:val="20"/>
          <w:lang w:val="af-ZA"/>
        </w:rPr>
        <w:t>ԱԳ</w:t>
      </w:r>
      <w:r w:rsidR="00521ECD" w:rsidRPr="00521ECD">
        <w:rPr>
          <w:rFonts w:ascii="GHEA Grapalat" w:hAnsi="GHEA Grapalat"/>
          <w:sz w:val="20"/>
          <w:lang w:val="af-ZA"/>
        </w:rPr>
        <w:t>Դ</w:t>
      </w:r>
      <w:r w:rsidR="007E0612">
        <w:rPr>
          <w:rFonts w:ascii="GHEA Grapalat" w:hAnsi="GHEA Grapalat"/>
          <w:sz w:val="20"/>
          <w:lang w:val="af-ZA"/>
        </w:rPr>
        <w:t>3</w:t>
      </w:r>
      <w:r w:rsidR="00521ECD" w:rsidRPr="00521ECD">
        <w:rPr>
          <w:rFonts w:ascii="GHEA Grapalat" w:hAnsi="GHEA Grapalat"/>
          <w:sz w:val="20"/>
          <w:lang w:val="af-ZA"/>
        </w:rPr>
        <w:t>-</w:t>
      </w:r>
      <w:r w:rsidR="00521ECD">
        <w:rPr>
          <w:rFonts w:ascii="GHEA Grapalat" w:hAnsi="GHEA Grapalat"/>
          <w:sz w:val="20"/>
          <w:lang w:val="af-ZA"/>
        </w:rPr>
        <w:t>ԳՀ</w:t>
      </w:r>
      <w:r w:rsidR="007E0612">
        <w:rPr>
          <w:rFonts w:ascii="GHEA Grapalat" w:hAnsi="GHEA Grapalat"/>
          <w:sz w:val="20"/>
          <w:lang w:val="af-ZA"/>
        </w:rPr>
        <w:t>ԱՊՁԲ-20</w:t>
      </w:r>
      <w:r w:rsidR="00521ECD" w:rsidRPr="00521ECD">
        <w:rPr>
          <w:rFonts w:ascii="GHEA Grapalat" w:hAnsi="GHEA Grapalat"/>
          <w:sz w:val="20"/>
          <w:lang w:val="af-ZA"/>
        </w:rPr>
        <w:t>/</w:t>
      </w:r>
      <w:r w:rsidR="003A4EEB">
        <w:rPr>
          <w:rFonts w:ascii="GHEA Grapalat" w:hAnsi="GHEA Grapalat"/>
          <w:sz w:val="20"/>
          <w:lang w:val="af-ZA"/>
        </w:rPr>
        <w:t>2</w:t>
      </w:r>
      <w:r w:rsidR="00521ECD">
        <w:rPr>
          <w:rFonts w:ascii="GHEA Grapalat" w:hAnsi="GHEA Grapalat"/>
          <w:sz w:val="20"/>
          <w:u w:val="single"/>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Pr="00D45C73">
        <w:rPr>
          <w:rFonts w:ascii="GHEA Grapalat" w:hAnsi="GHEA Grapalat"/>
          <w:sz w:val="20"/>
          <w:lang w:val="af-ZA"/>
        </w:rPr>
        <w:t>«</w:t>
      </w:r>
      <w:r w:rsidR="00D45C73" w:rsidRPr="00D45C73">
        <w:rPr>
          <w:rFonts w:ascii="GHEA Grapalat" w:hAnsi="GHEA Grapalat" w:cs="Sylfaen"/>
          <w:sz w:val="20"/>
          <w:lang w:val="ru-RU"/>
        </w:rPr>
        <w:t>ՀՀ</w:t>
      </w:r>
      <w:r w:rsidR="00D45C73" w:rsidRPr="00D45C73">
        <w:rPr>
          <w:rFonts w:ascii="GHEA Grapalat" w:hAnsi="GHEA Grapalat" w:cs="Sylfaen"/>
          <w:sz w:val="20"/>
          <w:lang w:val="af-ZA"/>
        </w:rPr>
        <w:t xml:space="preserve"> </w:t>
      </w:r>
      <w:r w:rsidR="007E0612" w:rsidRPr="008D40FE">
        <w:rPr>
          <w:rFonts w:ascii="Sylfaen" w:hAnsi="Sylfaen"/>
          <w:lang w:val="af-ZA"/>
        </w:rPr>
        <w:t>Արարատի  մարզի</w:t>
      </w:r>
      <w:r w:rsidR="007E0612">
        <w:rPr>
          <w:rFonts w:ascii="Sylfaen" w:hAnsi="Sylfaen"/>
          <w:lang w:val="af-ZA"/>
        </w:rPr>
        <w:t xml:space="preserve"> </w:t>
      </w:r>
      <w:r w:rsidR="007E0612">
        <w:rPr>
          <w:rFonts w:ascii="Sylfaen" w:hAnsi="Sylfaen"/>
          <w:lang w:val="hy-AM"/>
        </w:rPr>
        <w:t xml:space="preserve">Արարատ </w:t>
      </w:r>
      <w:r w:rsidR="007E0612">
        <w:rPr>
          <w:rFonts w:ascii="Sylfaen" w:hAnsi="Sylfaen"/>
          <w:lang w:val="ru-RU"/>
        </w:rPr>
        <w:t>գյուղի</w:t>
      </w:r>
      <w:r w:rsidR="007E0612">
        <w:rPr>
          <w:rFonts w:ascii="Sylfaen" w:hAnsi="Sylfaen"/>
          <w:lang w:val="hy-AM"/>
        </w:rPr>
        <w:t xml:space="preserve"> </w:t>
      </w:r>
      <w:r w:rsidR="007E0612">
        <w:rPr>
          <w:rFonts w:ascii="Sylfaen" w:hAnsi="Sylfaen" w:cs="Sylfaen"/>
          <w:lang w:val="hy-AM"/>
        </w:rPr>
        <w:t xml:space="preserve"> N</w:t>
      </w:r>
      <w:r w:rsidR="007E0612" w:rsidRPr="00E84F7D">
        <w:rPr>
          <w:rFonts w:ascii="Sylfaen" w:hAnsi="Sylfaen" w:cs="Sylfaen"/>
          <w:lang w:val="af-ZA"/>
        </w:rPr>
        <w:t>3</w:t>
      </w:r>
      <w:r w:rsidR="007E0612">
        <w:rPr>
          <w:rFonts w:ascii="Sylfaen" w:hAnsi="Sylfaen" w:cs="Sylfaen"/>
          <w:lang w:val="hy-AM"/>
        </w:rPr>
        <w:t xml:space="preserve"> միջնակարգ դպրոց</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ՊՈԱԿ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6E5207" w:rsidRDefault="006E5207" w:rsidP="006E5207">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6E5207" w:rsidRDefault="006E5207" w:rsidP="007E0612">
      <w:pPr>
        <w:pStyle w:val="BodyTextIndent2"/>
        <w:spacing w:line="480" w:lineRule="auto"/>
        <w:ind w:firstLine="567"/>
        <w:rPr>
          <w:rFonts w:ascii="GHEA Grapalat" w:hAnsi="GHEA Grapalat"/>
          <w:szCs w:val="22"/>
        </w:rPr>
      </w:pPr>
      <w:r>
        <w:rPr>
          <w:rFonts w:ascii="GHEA Grapalat" w:hAnsi="GHEA Grapalat"/>
        </w:rPr>
        <w:t xml:space="preserve">Գնահատող հանձնաժողովի քարտուղարի էլեկտրոնային փոստի հասցեն է` </w:t>
      </w:r>
      <w:r w:rsidR="007E0612">
        <w:rPr>
          <w:rFonts w:ascii="GHEA Grapalat" w:hAnsi="GHEA Grapalat"/>
        </w:rPr>
        <w:t>nazarian.rima@mail.ru</w:t>
      </w:r>
      <w:r w:rsidR="000B7717" w:rsidRPr="000B7717">
        <w:rPr>
          <w:rFonts w:ascii="GHEA Grapalat" w:hAnsi="GHEA Grapalat"/>
        </w:rPr>
        <w:tab/>
      </w:r>
      <w:r>
        <w:rPr>
          <w:rFonts w:ascii="GHEA Grapalat" w:hAnsi="GHEA Grapalat"/>
          <w:sz w:val="16"/>
          <w:szCs w:val="16"/>
        </w:rPr>
        <w:br w:type="page"/>
      </w:r>
      <w:r w:rsidR="000B7717">
        <w:rPr>
          <w:rFonts w:ascii="GHEA Grapalat" w:hAnsi="GHEA Grapalat"/>
          <w:sz w:val="16"/>
          <w:szCs w:val="16"/>
        </w:rPr>
        <w:lastRenderedPageBreak/>
        <w:t xml:space="preserve">                                                                                                              </w:t>
      </w:r>
      <w:r>
        <w:rPr>
          <w:rFonts w:ascii="GHEA Grapalat" w:hAnsi="GHEA Grapalat" w:cs="Sylfaen"/>
          <w:szCs w:val="22"/>
        </w:rPr>
        <w:t>ՄԱՍ</w:t>
      </w:r>
      <w:r>
        <w:rPr>
          <w:rFonts w:ascii="GHEA Grapalat" w:hAnsi="GHEA Grapalat" w:cs="Times Armenian"/>
          <w:szCs w:val="22"/>
        </w:rPr>
        <w:t xml:space="preserve">  I</w:t>
      </w:r>
    </w:p>
    <w:p w:rsidR="006E5207" w:rsidRDefault="006E5207" w:rsidP="006E5207">
      <w:pPr>
        <w:pStyle w:val="Heading3"/>
        <w:spacing w:line="240" w:lineRule="auto"/>
        <w:ind w:firstLine="567"/>
        <w:rPr>
          <w:rFonts w:ascii="GHEA Grapalat" w:hAnsi="GHEA Grapalat"/>
          <w:sz w:val="24"/>
          <w:szCs w:val="22"/>
          <w:lang w:val="af-ZA"/>
        </w:rPr>
      </w:pPr>
    </w:p>
    <w:p w:rsidR="006E5207" w:rsidRDefault="006E5207" w:rsidP="006E5207">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6E5207" w:rsidRDefault="006E5207" w:rsidP="006E5207">
      <w:pPr>
        <w:ind w:left="360"/>
        <w:jc w:val="center"/>
        <w:rPr>
          <w:rFonts w:ascii="GHEA Grapalat" w:hAnsi="GHEA Grapalat" w:cs="Sylfaen"/>
          <w:b/>
          <w:sz w:val="20"/>
        </w:rPr>
      </w:pPr>
    </w:p>
    <w:p w:rsidR="006E5207" w:rsidRDefault="006E5207" w:rsidP="006E5207">
      <w:pPr>
        <w:pStyle w:val="Heading3"/>
        <w:spacing w:line="240" w:lineRule="auto"/>
        <w:ind w:firstLine="567"/>
        <w:jc w:val="both"/>
        <w:rPr>
          <w:rFonts w:ascii="GHEA Grapalat" w:hAnsi="GHEA Grapalat"/>
          <w:i w:val="0"/>
          <w:lang w:val="af-ZA"/>
        </w:rPr>
      </w:pPr>
      <w:r w:rsidRPr="00D45C73">
        <w:rPr>
          <w:rFonts w:ascii="GHEA Grapalat" w:hAnsi="GHEA Grapalat" w:cs="Sylfaen"/>
          <w:i w:val="0"/>
        </w:rPr>
        <w:t>1.1 Գնման</w:t>
      </w:r>
      <w:r w:rsidRPr="00D45C73">
        <w:rPr>
          <w:rFonts w:ascii="GHEA Grapalat" w:hAnsi="GHEA Grapalat" w:cs="Sylfaen"/>
          <w:i w:val="0"/>
          <w:lang w:val="af-ZA"/>
        </w:rPr>
        <w:t xml:space="preserve"> </w:t>
      </w:r>
      <w:r w:rsidRPr="00D45C73">
        <w:rPr>
          <w:rFonts w:ascii="GHEA Grapalat" w:hAnsi="GHEA Grapalat" w:cs="Sylfaen"/>
          <w:i w:val="0"/>
        </w:rPr>
        <w:t>առարկա</w:t>
      </w:r>
      <w:r w:rsidRPr="00D45C73">
        <w:rPr>
          <w:rFonts w:ascii="GHEA Grapalat" w:hAnsi="GHEA Grapalat" w:cs="Sylfaen"/>
          <w:i w:val="0"/>
          <w:lang w:val="af-ZA"/>
        </w:rPr>
        <w:t xml:space="preserve"> </w:t>
      </w:r>
      <w:r w:rsidRPr="00D45C73">
        <w:rPr>
          <w:rFonts w:ascii="GHEA Grapalat" w:hAnsi="GHEA Grapalat" w:cs="Sylfaen"/>
          <w:i w:val="0"/>
        </w:rPr>
        <w:t>է</w:t>
      </w:r>
      <w:r w:rsidRPr="00D45C73">
        <w:rPr>
          <w:rFonts w:ascii="GHEA Grapalat" w:hAnsi="GHEA Grapalat" w:cs="Sylfaen"/>
          <w:i w:val="0"/>
          <w:lang w:val="af-ZA"/>
        </w:rPr>
        <w:t xml:space="preserve"> </w:t>
      </w:r>
      <w:r w:rsidRPr="00D45C73">
        <w:rPr>
          <w:rFonts w:ascii="GHEA Grapalat" w:hAnsi="GHEA Grapalat" w:cs="Sylfaen"/>
          <w:i w:val="0"/>
        </w:rPr>
        <w:t>հանդիսանում</w:t>
      </w:r>
      <w:r w:rsidRPr="00D45C73">
        <w:rPr>
          <w:rFonts w:ascii="GHEA Grapalat" w:hAnsi="GHEA Grapalat" w:cs="Sylfaen"/>
          <w:i w:val="0"/>
          <w:lang w:val="af-ZA"/>
        </w:rPr>
        <w:t xml:space="preserve">  </w:t>
      </w:r>
      <w:r w:rsidR="000B7717" w:rsidRPr="000B7717">
        <w:rPr>
          <w:rFonts w:ascii="GHEA Grapalat" w:hAnsi="GHEA Grapalat" w:cs="Sylfaen"/>
          <w:i w:val="0"/>
          <w:lang w:val="ru-RU"/>
        </w:rPr>
        <w:t>ՀՀ</w:t>
      </w:r>
      <w:r w:rsidR="000B7717" w:rsidRPr="000B7717">
        <w:rPr>
          <w:rFonts w:ascii="GHEA Grapalat" w:hAnsi="GHEA Grapalat" w:cs="Sylfaen"/>
          <w:i w:val="0"/>
          <w:lang w:val="en-US"/>
        </w:rPr>
        <w:t xml:space="preserve"> </w:t>
      </w:r>
      <w:r w:rsidR="007E0612" w:rsidRPr="008D40FE">
        <w:rPr>
          <w:rFonts w:ascii="Sylfaen" w:hAnsi="Sylfaen"/>
          <w:i w:val="0"/>
          <w:lang w:val="af-ZA"/>
        </w:rPr>
        <w:t>Արարատի  մարզի</w:t>
      </w:r>
      <w:r w:rsidR="007E0612">
        <w:rPr>
          <w:rFonts w:ascii="Sylfaen" w:hAnsi="Sylfaen"/>
          <w:i w:val="0"/>
          <w:lang w:val="af-ZA"/>
        </w:rPr>
        <w:t xml:space="preserve"> </w:t>
      </w:r>
      <w:r w:rsidR="007E0612">
        <w:rPr>
          <w:rFonts w:ascii="Sylfaen" w:hAnsi="Sylfaen"/>
          <w:i w:val="0"/>
          <w:lang w:val="hy-AM"/>
        </w:rPr>
        <w:t xml:space="preserve">Արարատ </w:t>
      </w:r>
      <w:r w:rsidR="007E0612">
        <w:rPr>
          <w:rFonts w:ascii="Sylfaen" w:hAnsi="Sylfaen"/>
          <w:i w:val="0"/>
          <w:lang w:val="ru-RU"/>
        </w:rPr>
        <w:t>գյուղի</w:t>
      </w:r>
      <w:r w:rsidR="007E0612">
        <w:rPr>
          <w:rFonts w:ascii="Sylfaen" w:hAnsi="Sylfaen"/>
          <w:i w:val="0"/>
          <w:lang w:val="hy-AM"/>
        </w:rPr>
        <w:t xml:space="preserve"> </w:t>
      </w:r>
      <w:r w:rsidR="007E0612">
        <w:rPr>
          <w:rFonts w:ascii="Sylfaen" w:hAnsi="Sylfaen" w:cs="Sylfaen"/>
          <w:i w:val="0"/>
          <w:lang w:val="hy-AM"/>
        </w:rPr>
        <w:t xml:space="preserve"> N</w:t>
      </w:r>
      <w:r w:rsidR="007E0612" w:rsidRPr="00E84F7D">
        <w:rPr>
          <w:rFonts w:ascii="Sylfaen" w:hAnsi="Sylfaen" w:cs="Sylfaen"/>
          <w:i w:val="0"/>
          <w:lang w:val="af-ZA"/>
        </w:rPr>
        <w:t>3</w:t>
      </w:r>
      <w:r w:rsidR="007E0612">
        <w:rPr>
          <w:rFonts w:ascii="Sylfaen" w:hAnsi="Sylfaen" w:cs="Sylfaen"/>
          <w:i w:val="0"/>
          <w:lang w:val="hy-AM"/>
        </w:rPr>
        <w:t xml:space="preserve"> միջնակարգ դպրոց</w:t>
      </w:r>
      <w:r w:rsidR="000B7717" w:rsidRPr="000B7717">
        <w:rPr>
          <w:rFonts w:ascii="GHEA Grapalat" w:hAnsi="GHEA Grapalat" w:cs="Sylfaen"/>
          <w:i w:val="0"/>
          <w:lang w:val="en-US"/>
        </w:rPr>
        <w:t xml:space="preserve"> </w:t>
      </w:r>
      <w:r w:rsidR="000B7717" w:rsidRPr="000B7717">
        <w:rPr>
          <w:rFonts w:ascii="GHEA Grapalat" w:hAnsi="GHEA Grapalat" w:cs="Sylfaen"/>
          <w:i w:val="0"/>
          <w:lang w:val="ru-RU"/>
        </w:rPr>
        <w:t>ՊՈԱԿ</w:t>
      </w:r>
      <w:r w:rsidR="000B7717" w:rsidRPr="000B7717">
        <w:rPr>
          <w:rFonts w:ascii="GHEA Grapalat" w:hAnsi="GHEA Grapalat" w:cs="Sylfaen"/>
          <w:i w:val="0"/>
          <w:lang w:val="en-US"/>
        </w:rPr>
        <w:t xml:space="preserve"> </w:t>
      </w:r>
      <w:r w:rsidR="000B7717">
        <w:rPr>
          <w:rFonts w:ascii="GHEA Grapalat" w:hAnsi="GHEA Grapalat" w:cs="Sylfaen"/>
          <w:i w:val="0"/>
          <w:lang w:val="en-US"/>
        </w:rPr>
        <w:t>-</w:t>
      </w:r>
      <w:r w:rsidR="00D45C73" w:rsidRPr="00D45C73">
        <w:rPr>
          <w:rFonts w:ascii="GHEA Grapalat" w:hAnsi="GHEA Grapalat" w:cs="Sylfaen"/>
          <w:i w:val="0"/>
          <w:lang w:val="ru-RU"/>
        </w:rPr>
        <w:t>ի</w:t>
      </w:r>
      <w:r w:rsidR="00D45C73" w:rsidRPr="00D45C73">
        <w:rPr>
          <w:rFonts w:ascii="GHEA Grapalat" w:hAnsi="GHEA Grapalat" w:cs="Sylfaen"/>
          <w:i w:val="0"/>
          <w:lang w:val="en-US"/>
        </w:rPr>
        <w:t xml:space="preserve"> </w:t>
      </w:r>
      <w:r w:rsidR="00D45C73" w:rsidRPr="00D45C73">
        <w:rPr>
          <w:rFonts w:ascii="GHEA Grapalat" w:hAnsi="GHEA Grapalat" w:cs="Sylfaen"/>
          <w:i w:val="0"/>
        </w:rPr>
        <w:t xml:space="preserve"> </w:t>
      </w:r>
      <w:r w:rsidRPr="00D45C73">
        <w:rPr>
          <w:rFonts w:ascii="GHEA Grapalat" w:hAnsi="GHEA Grapalat" w:cs="Sylfaen"/>
          <w:i w:val="0"/>
        </w:rPr>
        <w:t>կարիքների</w:t>
      </w:r>
      <w:r w:rsidRPr="00D45C73">
        <w:rPr>
          <w:rFonts w:ascii="GHEA Grapalat" w:hAnsi="GHEA Grapalat" w:cs="Times Armenian"/>
          <w:i w:val="0"/>
          <w:lang w:val="af-ZA"/>
        </w:rPr>
        <w:t xml:space="preserve"> </w:t>
      </w:r>
      <w:r w:rsidRPr="00D45C73">
        <w:rPr>
          <w:rFonts w:ascii="GHEA Grapalat" w:hAnsi="GHEA Grapalat" w:cs="Sylfaen"/>
          <w:i w:val="0"/>
        </w:rPr>
        <w:t>համար</w:t>
      </w:r>
      <w:r w:rsidRPr="00D45C73">
        <w:rPr>
          <w:rFonts w:ascii="GHEA Grapalat" w:hAnsi="GHEA Grapalat" w:cs="Times Armenian"/>
          <w:i w:val="0"/>
          <w:lang w:val="af-ZA"/>
        </w:rPr>
        <w:t xml:space="preserve">` </w:t>
      </w:r>
      <w:r w:rsidRPr="00D45C73">
        <w:rPr>
          <w:rFonts w:ascii="GHEA Grapalat" w:hAnsi="GHEA Grapalat"/>
          <w:i w:val="0"/>
          <w:lang w:val="af-ZA"/>
        </w:rPr>
        <w:t>«</w:t>
      </w:r>
      <w:r w:rsidR="00D45C73" w:rsidRPr="00D45C73">
        <w:rPr>
          <w:rFonts w:ascii="GHEA Grapalat" w:hAnsi="GHEA Grapalat" w:cs="Sylfaen"/>
          <w:i w:val="0"/>
          <w:lang w:val="ru-RU"/>
        </w:rPr>
        <w:t>սննդամթերք</w:t>
      </w:r>
      <w:r w:rsidRPr="00D45C73">
        <w:rPr>
          <w:rFonts w:ascii="GHEA Grapalat" w:hAnsi="GHEA Grapalat"/>
          <w:i w:val="0"/>
          <w:lang w:val="af-ZA"/>
        </w:rPr>
        <w:t xml:space="preserve">» </w:t>
      </w:r>
      <w:r w:rsidR="00D45C73" w:rsidRPr="00D45C73">
        <w:rPr>
          <w:rFonts w:ascii="GHEA Grapalat" w:hAnsi="GHEA Grapalat"/>
          <w:i w:val="0"/>
          <w:lang w:val="en-US"/>
        </w:rPr>
        <w:t>-</w:t>
      </w:r>
      <w:r w:rsidR="00D45C73" w:rsidRPr="00D45C73">
        <w:rPr>
          <w:rFonts w:ascii="GHEA Grapalat" w:hAnsi="GHEA Grapalat"/>
          <w:i w:val="0"/>
          <w:lang w:val="ru-RU"/>
        </w:rPr>
        <w:t>ի</w:t>
      </w:r>
      <w:r w:rsidR="00D45C73" w:rsidRPr="00D45C73">
        <w:rPr>
          <w:rFonts w:ascii="GHEA Grapalat" w:hAnsi="GHEA Grapalat"/>
          <w:i w:val="0"/>
          <w:lang w:val="en-US"/>
        </w:rPr>
        <w:t xml:space="preserve"> </w:t>
      </w:r>
      <w:r w:rsidRPr="00D45C73">
        <w:rPr>
          <w:rFonts w:ascii="GHEA Grapalat" w:hAnsi="GHEA Grapalat"/>
          <w:i w:val="0"/>
        </w:rPr>
        <w:t>ձեռքբերումը (այսուհետ` նաև ապրանք)</w:t>
      </w:r>
      <w:r w:rsidRPr="00D45C73">
        <w:rPr>
          <w:rFonts w:ascii="GHEA Grapalat" w:hAnsi="GHEA Grapalat"/>
          <w:i w:val="0"/>
          <w:lang w:val="af-ZA"/>
        </w:rPr>
        <w:t xml:space="preserve">, </w:t>
      </w:r>
      <w:r w:rsidR="003A4EEB">
        <w:rPr>
          <w:rFonts w:ascii="GHEA Grapalat" w:hAnsi="GHEA Grapalat"/>
          <w:i w:val="0"/>
        </w:rPr>
        <w:t>որը</w:t>
      </w:r>
      <w:r w:rsidRPr="00D45C73">
        <w:rPr>
          <w:rFonts w:ascii="GHEA Grapalat" w:hAnsi="GHEA Grapalat"/>
          <w:i w:val="0"/>
          <w:lang w:val="af-ZA"/>
        </w:rPr>
        <w:t xml:space="preserve"> </w:t>
      </w:r>
      <w:r w:rsidRPr="00D45C73">
        <w:rPr>
          <w:rFonts w:ascii="GHEA Grapalat" w:hAnsi="GHEA Grapalat"/>
          <w:i w:val="0"/>
        </w:rPr>
        <w:t>խմբավորված</w:t>
      </w:r>
      <w:r w:rsidRPr="00D45C73">
        <w:rPr>
          <w:rFonts w:ascii="GHEA Grapalat" w:hAnsi="GHEA Grapalat"/>
          <w:i w:val="0"/>
          <w:lang w:val="af-ZA"/>
        </w:rPr>
        <w:t xml:space="preserve">  </w:t>
      </w:r>
      <w:r w:rsidRPr="00D45C73">
        <w:rPr>
          <w:rFonts w:ascii="GHEA Grapalat" w:hAnsi="GHEA Grapalat"/>
          <w:i w:val="0"/>
        </w:rPr>
        <w:t>են</w:t>
      </w:r>
      <w:r w:rsidRPr="00D45C73">
        <w:rPr>
          <w:rFonts w:ascii="GHEA Grapalat" w:hAnsi="GHEA Grapalat"/>
          <w:i w:val="0"/>
          <w:lang w:val="af-ZA"/>
        </w:rPr>
        <w:t xml:space="preserve"> «</w:t>
      </w:r>
      <w:r w:rsidR="003A4EEB">
        <w:rPr>
          <w:rFonts w:ascii="GHEA Grapalat" w:hAnsi="GHEA Grapalat"/>
          <w:i w:val="0"/>
          <w:lang w:val="en-US"/>
        </w:rPr>
        <w:t xml:space="preserve"> 1</w:t>
      </w:r>
      <w:r w:rsidRPr="00D45C73">
        <w:rPr>
          <w:rFonts w:ascii="GHEA Grapalat" w:hAnsi="GHEA Grapalat"/>
          <w:i w:val="0"/>
          <w:lang w:val="af-ZA"/>
        </w:rPr>
        <w:t xml:space="preserve">» </w:t>
      </w:r>
      <w:r w:rsidR="003A4EEB">
        <w:rPr>
          <w:rFonts w:ascii="GHEA Grapalat" w:hAnsi="GHEA Grapalat" w:cs="Sylfaen"/>
          <w:i w:val="0"/>
        </w:rPr>
        <w:t>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8820"/>
      </w:tblGrid>
      <w:tr w:rsidR="006E5207" w:rsidTr="007E0612">
        <w:trPr>
          <w:trHeight w:val="429"/>
        </w:trPr>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7E0612" w:rsidTr="007E0612">
        <w:tc>
          <w:tcPr>
            <w:tcW w:w="1530" w:type="dxa"/>
            <w:tcBorders>
              <w:top w:val="single" w:sz="4" w:space="0" w:color="auto"/>
              <w:left w:val="single" w:sz="4" w:space="0" w:color="auto"/>
              <w:bottom w:val="single" w:sz="4" w:space="0" w:color="auto"/>
              <w:right w:val="single" w:sz="4" w:space="0" w:color="auto"/>
            </w:tcBorders>
            <w:vAlign w:val="center"/>
          </w:tcPr>
          <w:p w:rsidR="007E0612" w:rsidRPr="007E0612" w:rsidRDefault="003A4EEB">
            <w:pPr>
              <w:pStyle w:val="BodyTextIndent2"/>
              <w:spacing w:line="240" w:lineRule="auto"/>
              <w:ind w:firstLine="0"/>
              <w:jc w:val="center"/>
              <w:rPr>
                <w:rFonts w:ascii="GHEA Grapalat" w:hAnsi="GHEA Grapalat"/>
                <w:i/>
                <w:lang w:val="en-US"/>
              </w:rPr>
            </w:pPr>
            <w:r>
              <w:rPr>
                <w:rFonts w:ascii="GHEA Grapalat" w:hAnsi="GHEA Grapalat"/>
                <w:i/>
                <w:lang w:val="en-US"/>
              </w:rPr>
              <w:t>1</w:t>
            </w:r>
          </w:p>
        </w:tc>
        <w:tc>
          <w:tcPr>
            <w:tcW w:w="8820" w:type="dxa"/>
            <w:tcBorders>
              <w:top w:val="single" w:sz="4" w:space="0" w:color="auto"/>
              <w:left w:val="single" w:sz="4" w:space="0" w:color="auto"/>
              <w:bottom w:val="single" w:sz="4" w:space="0" w:color="auto"/>
              <w:right w:val="single" w:sz="4" w:space="0" w:color="auto"/>
            </w:tcBorders>
          </w:tcPr>
          <w:p w:rsidR="007E0612" w:rsidRPr="000B7717" w:rsidRDefault="008D2659" w:rsidP="007E0612">
            <w:pPr>
              <w:rPr>
                <w:rFonts w:ascii="GHEA Grapalat" w:hAnsi="GHEA Grapalat" w:cs="Sylfaen"/>
                <w:i/>
                <w:sz w:val="20"/>
                <w:szCs w:val="20"/>
              </w:rPr>
            </w:pPr>
            <w:r>
              <w:rPr>
                <w:rFonts w:ascii="GHEA Grapalat" w:hAnsi="GHEA Grapalat" w:cs="Sylfaen"/>
                <w:i/>
                <w:sz w:val="20"/>
                <w:szCs w:val="20"/>
              </w:rPr>
              <w:t>Հավի կրծքամիս</w:t>
            </w:r>
          </w:p>
        </w:tc>
      </w:tr>
    </w:tbl>
    <w:p w:rsidR="006E5207" w:rsidRDefault="006E5207" w:rsidP="006E5207">
      <w:pPr>
        <w:pStyle w:val="BodyTextIndent2"/>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Default="006E5207" w:rsidP="006E5207">
      <w:pPr>
        <w:pStyle w:val="BodyTextIndent2"/>
        <w:spacing w:line="240" w:lineRule="auto"/>
        <w:ind w:firstLine="567"/>
        <w:rPr>
          <w:rFonts w:ascii="GHEA Grapalat" w:hAnsi="GHEA Grapalat"/>
        </w:rPr>
      </w:pPr>
      <w:r>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Default="006E5207" w:rsidP="006E5207">
      <w:pPr>
        <w:pStyle w:val="BodyTextIndent2"/>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4"/>
        <w:gridCol w:w="3776"/>
      </w:tblGrid>
      <w:tr w:rsidR="006E5207"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9D3545">
            <w:pPr>
              <w:jc w:val="center"/>
              <w:rPr>
                <w:rFonts w:ascii="GHEA Grapalat" w:hAnsi="GHEA Grapalat"/>
                <w:sz w:val="20"/>
                <w:szCs w:val="20"/>
              </w:rPr>
            </w:pPr>
            <w:r>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Default="009D3545">
            <w:pPr>
              <w:jc w:val="center"/>
              <w:rPr>
                <w:rFonts w:ascii="GHEA Grapalat" w:hAnsi="GHEA Grapalat"/>
                <w:sz w:val="20"/>
                <w:szCs w:val="20"/>
              </w:rPr>
            </w:pPr>
            <w:r>
              <w:rPr>
                <w:rFonts w:ascii="GHEA Grapalat" w:hAnsi="GHEA Grapalat"/>
                <w:sz w:val="20"/>
                <w:szCs w:val="20"/>
              </w:rPr>
              <w:t>---------------------------</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ind w:firstLine="375"/>
        <w:jc w:val="both"/>
        <w:rPr>
          <w:rFonts w:ascii="GHEA Grapalat" w:hAnsi="GHEA Grapalat"/>
        </w:rPr>
      </w:pPr>
    </w:p>
    <w:p w:rsidR="006E5207" w:rsidRDefault="006E5207" w:rsidP="006E5207">
      <w:pPr>
        <w:pStyle w:val="BodyTextIndent2"/>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Default="006E5207" w:rsidP="006E5207">
      <w:pPr>
        <w:ind w:firstLine="567"/>
        <w:rPr>
          <w:rFonts w:ascii="GHEA Grapalat" w:hAnsi="GHEA Grapalat" w:cs="Sylfaen"/>
          <w:i/>
          <w:sz w:val="20"/>
          <w:lang w:val="es-ES"/>
        </w:rPr>
      </w:pPr>
    </w:p>
    <w:p w:rsidR="006E5207" w:rsidRDefault="006E5207" w:rsidP="006E5207">
      <w:pPr>
        <w:ind w:firstLine="567"/>
        <w:rPr>
          <w:rFonts w:ascii="GHEA Grapalat" w:hAnsi="GHEA Grapalat" w:cs="Sylfaen"/>
          <w:i/>
          <w:sz w:val="20"/>
          <w:lang w:val="es-ES"/>
        </w:rPr>
      </w:pPr>
    </w:p>
    <w:p w:rsidR="006E5207" w:rsidRPr="00FA1819" w:rsidRDefault="006E5207" w:rsidP="006E5207">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rsidR="00D45C73" w:rsidRPr="00FA1819" w:rsidRDefault="00D45C73" w:rsidP="00D45C73">
      <w:pPr>
        <w:jc w:val="both"/>
        <w:rPr>
          <w:rFonts w:ascii="GHEA Grapalat" w:hAnsi="GHEA Grapalat" w:cs="Arial Armenian"/>
          <w:sz w:val="20"/>
          <w:lang w:val="es-ES"/>
        </w:rPr>
      </w:pPr>
    </w:p>
    <w:p w:rsidR="006E5207" w:rsidRDefault="006E5207" w:rsidP="00D45C73">
      <w:pPr>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6E5207" w:rsidRDefault="006E5207" w:rsidP="00D45C73">
      <w:pPr>
        <w:tabs>
          <w:tab w:val="left" w:pos="7200"/>
        </w:tabs>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6E5207" w:rsidRDefault="006E5207" w:rsidP="006E520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Default="006E5207" w:rsidP="00D45C73">
      <w:pPr>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6E5207" w:rsidRDefault="006E5207" w:rsidP="00D45C73">
      <w:pPr>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lastRenderedPageBreak/>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6E5207" w:rsidRDefault="006E5207" w:rsidP="00D45C73">
      <w:pPr>
        <w:pStyle w:val="NormalWeb"/>
        <w:spacing w:before="0" w:beforeAutospacing="0" w:after="0" w:afterAutospacing="0"/>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6E5207" w:rsidRDefault="006E5207" w:rsidP="006E5207">
      <w:pPr>
        <w:pStyle w:val="NormalWe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Default="006E5207" w:rsidP="006E5207">
      <w:pPr>
        <w:pStyle w:val="NormalWe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Default="006E5207" w:rsidP="00D45C73">
      <w:pPr>
        <w:pStyle w:val="NormalWeb"/>
        <w:spacing w:before="0" w:beforeAutospacing="0" w:after="0" w:afterAutospacing="0"/>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Default="006E5207" w:rsidP="006E5207">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Default="006E5207" w:rsidP="00D45C73">
      <w:pPr>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Default="006E5207" w:rsidP="00D45C73">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E5207">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p>
    <w:p w:rsidR="006E5207" w:rsidRDefault="006E5207" w:rsidP="006E5207">
      <w:pPr>
        <w:jc w:val="both"/>
        <w:rPr>
          <w:rFonts w:ascii="GHEA Grapalat" w:hAnsi="GHEA Grapalat"/>
          <w:b/>
          <w:sz w:val="20"/>
          <w:lang w:val="af-ZA"/>
        </w:rPr>
      </w:pPr>
    </w:p>
    <w:p w:rsidR="006E5207" w:rsidRDefault="006E5207" w:rsidP="006E5207">
      <w:pPr>
        <w:ind w:firstLine="567"/>
        <w:jc w:val="both"/>
        <w:rPr>
          <w:rFonts w:ascii="GHEA Grapalat" w:hAnsi="GHEA Grapalat"/>
          <w:b/>
          <w:sz w:val="20"/>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rsidR="006E5207" w:rsidRDefault="006E5207" w:rsidP="006E5207">
      <w:pPr>
        <w:jc w:val="center"/>
        <w:rPr>
          <w:rFonts w:ascii="GHEA Grapalat" w:hAnsi="GHEA Grapalat"/>
          <w:b/>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6E5207" w:rsidRDefault="006E5207" w:rsidP="006E5207">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lastRenderedPageBreak/>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6E5207" w:rsidRDefault="006E5207" w:rsidP="00D45C73">
      <w:pPr>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FootnoteReference"/>
          <w:rFonts w:ascii="GHEA Grapalat" w:hAnsi="GHEA Grapalat" w:cs="Sylfaen"/>
          <w:color w:val="FFFFFF"/>
          <w:sz w:val="20"/>
          <w:shd w:val="clear" w:color="auto" w:fill="FFFFFF"/>
          <w:lang w:val="ru-RU"/>
        </w:rPr>
        <w:footnoteReference w:id="3"/>
      </w:r>
      <w:r>
        <w:rPr>
          <w:rFonts w:ascii="GHEA Grapalat" w:hAnsi="GHEA Grapalat" w:cs="Tahoma"/>
          <w:sz w:val="20"/>
          <w:lang w:val="hy-AM"/>
        </w:rPr>
        <w:t>։</w:t>
      </w:r>
      <w:r>
        <w:rPr>
          <w:rFonts w:ascii="GHEA Grapalat" w:hAnsi="GHEA Grapalat" w:cs="Tahoma"/>
          <w:sz w:val="20"/>
          <w:vertAlign w:val="superscript"/>
          <w:lang w:val="hy-AM"/>
        </w:rPr>
        <w:t>6</w:t>
      </w:r>
      <w:r>
        <w:rPr>
          <w:rFonts w:ascii="GHEA Grapalat" w:hAnsi="GHEA Grapalat" w:cs="Arial Unicode"/>
          <w:sz w:val="20"/>
          <w:lang w:val="hy-AM"/>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b/>
          <w:sz w:val="20"/>
          <w:lang w:val="hy-AM"/>
        </w:rPr>
      </w:pPr>
    </w:p>
    <w:p w:rsidR="00065381" w:rsidRPr="0018201B" w:rsidRDefault="00065381" w:rsidP="006E5207">
      <w:pPr>
        <w:jc w:val="center"/>
        <w:rPr>
          <w:rFonts w:ascii="GHEA Grapalat" w:hAnsi="GHEA Grapalat"/>
          <w:b/>
          <w:sz w:val="20"/>
          <w:lang w:val="hy-AM"/>
        </w:rPr>
      </w:pPr>
    </w:p>
    <w:p w:rsidR="006E5207" w:rsidRDefault="006E5207" w:rsidP="006E5207">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6E5207" w:rsidRDefault="006E5207" w:rsidP="006E5207">
      <w:pPr>
        <w:jc w:val="center"/>
        <w:rPr>
          <w:rFonts w:ascii="GHEA Grapalat" w:hAnsi="GHEA Grapalat"/>
          <w:b/>
          <w:sz w:val="20"/>
          <w:lang w:val="hy-AM"/>
        </w:rPr>
      </w:pPr>
      <w:r>
        <w:rPr>
          <w:rFonts w:ascii="GHEA Grapalat" w:hAnsi="GHEA Grapalat"/>
          <w:b/>
          <w:sz w:val="20"/>
          <w:lang w:val="hy-AM"/>
        </w:rPr>
        <w:t xml:space="preserve">  </w:t>
      </w:r>
    </w:p>
    <w:p w:rsidR="006E5207" w:rsidRDefault="006E5207" w:rsidP="00B001A1">
      <w:pPr>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Pr>
          <w:rFonts w:ascii="GHEA Grapalat" w:hAnsi="GHEA Grapalat" w:cs="Sylfaen"/>
          <w:szCs w:val="24"/>
          <w:lang w:val="hy-AM"/>
        </w:rPr>
        <w:t>հրապարակվելու օրվանից հաշված «</w:t>
      </w:r>
      <w:r w:rsidR="003A4EEB" w:rsidRPr="003A4EEB">
        <w:rPr>
          <w:rFonts w:ascii="GHEA Grapalat" w:hAnsi="GHEA Grapalat" w:cs="Sylfaen"/>
          <w:szCs w:val="24"/>
          <w:lang w:val="hy-AM"/>
        </w:rPr>
        <w:t>27</w:t>
      </w:r>
      <w:r>
        <w:rPr>
          <w:rFonts w:ascii="GHEA Grapalat" w:hAnsi="GHEA Grapalat" w:cs="Sylfaen"/>
          <w:szCs w:val="24"/>
          <w:lang w:val="hy-AM"/>
        </w:rPr>
        <w:t>»</w:t>
      </w:r>
      <w:r w:rsidR="0002544C" w:rsidRPr="0002544C">
        <w:rPr>
          <w:rFonts w:ascii="GHEA Grapalat" w:hAnsi="GHEA Grapalat" w:cs="Sylfaen"/>
          <w:szCs w:val="24"/>
          <w:lang w:val="hy-AM"/>
        </w:rPr>
        <w:t>դեկտեմբերի</w:t>
      </w:r>
      <w:r>
        <w:rPr>
          <w:rFonts w:ascii="GHEA Grapalat" w:hAnsi="GHEA Grapalat" w:cs="Sylfaen"/>
          <w:szCs w:val="24"/>
          <w:lang w:val="hy-AM"/>
        </w:rPr>
        <w:t xml:space="preserve"> ժամը </w:t>
      </w:r>
      <w:r w:rsidRPr="00B001A1">
        <w:rPr>
          <w:rFonts w:ascii="GHEA Grapalat" w:hAnsi="GHEA Grapalat" w:cs="Sylfaen"/>
          <w:lang w:val="hy-AM"/>
        </w:rPr>
        <w:t>«</w:t>
      </w:r>
      <w:r w:rsidR="003A4EEB">
        <w:rPr>
          <w:rFonts w:ascii="GHEA Grapalat" w:hAnsi="GHEA Grapalat" w:cs="Sylfaen"/>
          <w:lang w:val="hy-AM"/>
        </w:rPr>
        <w:t>1</w:t>
      </w:r>
      <w:r w:rsidR="003A4EEB" w:rsidRPr="003A4EEB">
        <w:rPr>
          <w:rFonts w:ascii="GHEA Grapalat" w:hAnsi="GHEA Grapalat" w:cs="Sylfaen"/>
          <w:lang w:val="hy-AM"/>
        </w:rPr>
        <w:t>0</w:t>
      </w:r>
      <w:r w:rsidR="00B001A1" w:rsidRPr="00B001A1">
        <w:rPr>
          <w:rFonts w:ascii="GHEA Grapalat" w:hAnsi="GHEA Grapalat" w:cs="Sylfaen"/>
          <w:lang w:val="hy-AM"/>
        </w:rPr>
        <w:t>;00</w:t>
      </w:r>
      <w:r w:rsidRPr="00B001A1">
        <w:rPr>
          <w:rFonts w:ascii="GHEA Grapalat" w:hAnsi="GHEA Grapalat" w:cs="Sylfaen"/>
          <w:lang w:val="hy-AM"/>
        </w:rPr>
        <w:t>»-</w:t>
      </w:r>
      <w:r>
        <w:rPr>
          <w:rFonts w:ascii="GHEA Grapalat" w:hAnsi="GHEA Grapalat" w:cs="Sylfaen"/>
          <w:szCs w:val="24"/>
          <w:lang w:val="hy-AM"/>
        </w:rPr>
        <w:t>ն «</w:t>
      </w:r>
      <w:r w:rsidR="000B7717">
        <w:rPr>
          <w:rFonts w:ascii="GHEA Grapalat" w:hAnsi="GHEA Grapalat"/>
        </w:rPr>
        <w:t xml:space="preserve">ՀՀ </w:t>
      </w:r>
      <w:r w:rsidR="007E0612" w:rsidRPr="008D40FE">
        <w:rPr>
          <w:rFonts w:ascii="Sylfaen" w:hAnsi="Sylfaen"/>
        </w:rPr>
        <w:t>Արարատի  մարզի</w:t>
      </w:r>
      <w:r w:rsidR="007E0612">
        <w:rPr>
          <w:rFonts w:ascii="Sylfaen" w:hAnsi="Sylfaen"/>
        </w:rPr>
        <w:t xml:space="preserve"> </w:t>
      </w:r>
      <w:r w:rsidR="007E0612">
        <w:rPr>
          <w:rFonts w:ascii="Sylfaen" w:hAnsi="Sylfaen"/>
          <w:lang w:val="hy-AM"/>
        </w:rPr>
        <w:t xml:space="preserve">Արարատ </w:t>
      </w:r>
      <w:r w:rsidR="007E0612" w:rsidRPr="007E0612">
        <w:rPr>
          <w:rFonts w:ascii="Sylfaen" w:hAnsi="Sylfaen"/>
          <w:lang w:val="hy-AM"/>
        </w:rPr>
        <w:t>գյուղի</w:t>
      </w:r>
      <w:r w:rsidR="007E0612">
        <w:rPr>
          <w:rFonts w:ascii="Sylfaen" w:hAnsi="Sylfaen"/>
          <w:lang w:val="hy-AM"/>
        </w:rPr>
        <w:t xml:space="preserve"> </w:t>
      </w:r>
      <w:r w:rsidR="007E0612">
        <w:rPr>
          <w:rFonts w:ascii="Sylfaen" w:hAnsi="Sylfaen" w:cs="Sylfaen"/>
          <w:lang w:val="hy-AM"/>
        </w:rPr>
        <w:t xml:space="preserve"> N</w:t>
      </w:r>
      <w:r w:rsidR="007E0612" w:rsidRPr="00E84F7D">
        <w:rPr>
          <w:rFonts w:ascii="Sylfaen" w:hAnsi="Sylfaen" w:cs="Sylfaen"/>
        </w:rPr>
        <w:t>3</w:t>
      </w:r>
      <w:r w:rsidR="007E0612">
        <w:rPr>
          <w:rFonts w:ascii="Sylfaen" w:hAnsi="Sylfaen" w:cs="Sylfaen"/>
          <w:lang w:val="hy-AM"/>
        </w:rPr>
        <w:t xml:space="preserve"> միջնակարգ դպրոց</w:t>
      </w:r>
      <w:r w:rsidR="007E0612" w:rsidRPr="001C2B59">
        <w:rPr>
          <w:rFonts w:ascii="Sylfaen" w:hAnsi="Sylfaen"/>
        </w:rPr>
        <w:t xml:space="preserve"> </w:t>
      </w:r>
      <w:r w:rsidR="00B001A1">
        <w:rPr>
          <w:rFonts w:ascii="GHEA Grapalat" w:hAnsi="GHEA Grapalat"/>
        </w:rPr>
        <w:t xml:space="preserve">ՊՈԱԿ </w:t>
      </w:r>
      <w:r w:rsidR="007E0612">
        <w:rPr>
          <w:rFonts w:ascii="GHEA Grapalat" w:hAnsi="GHEA Grapalat"/>
        </w:rPr>
        <w:t>,</w:t>
      </w:r>
      <w:r w:rsidR="003E0BB4">
        <w:rPr>
          <w:rFonts w:ascii="GHEA Grapalat" w:hAnsi="GHEA Grapalat"/>
          <w:lang w:val="hy-AM"/>
        </w:rPr>
        <w:t xml:space="preserve"> </w:t>
      </w:r>
      <w:r w:rsidR="007E0612" w:rsidRPr="007E0612">
        <w:rPr>
          <w:rFonts w:ascii="Sylfaen" w:hAnsi="Sylfaen" w:cs="Sylfaen"/>
          <w:lang w:val="hy-AM"/>
        </w:rPr>
        <w:t>գ</w:t>
      </w:r>
      <w:r w:rsidR="007E0612">
        <w:rPr>
          <w:rFonts w:ascii="Sylfaen" w:hAnsi="Sylfaen" w:cs="Sylfaen"/>
          <w:lang w:val="hy-AM"/>
        </w:rPr>
        <w:t xml:space="preserve">. Արարատ </w:t>
      </w:r>
      <w:r w:rsidR="007E0612" w:rsidRPr="007E0612">
        <w:rPr>
          <w:rFonts w:ascii="Sylfaen" w:hAnsi="Sylfaen" w:cs="Sylfaen"/>
          <w:lang w:val="hy-AM"/>
        </w:rPr>
        <w:t>Խնկո</w:t>
      </w:r>
      <w:r w:rsidR="007E0612" w:rsidRPr="00E84F7D">
        <w:rPr>
          <w:rFonts w:ascii="Sylfaen" w:hAnsi="Sylfaen" w:cs="Sylfaen"/>
        </w:rPr>
        <w:t>-</w:t>
      </w:r>
      <w:r w:rsidR="007E0612" w:rsidRPr="007E0612">
        <w:rPr>
          <w:rFonts w:ascii="Sylfaen" w:hAnsi="Sylfaen" w:cs="Sylfaen"/>
          <w:lang w:val="hy-AM"/>
        </w:rPr>
        <w:t>Ապոր</w:t>
      </w:r>
      <w:r w:rsidR="007E0612" w:rsidRPr="00E84F7D">
        <w:rPr>
          <w:rFonts w:ascii="Sylfaen" w:hAnsi="Sylfaen" w:cs="Sylfaen"/>
        </w:rPr>
        <w:t xml:space="preserve"> </w:t>
      </w:r>
      <w:r w:rsidR="007E0612" w:rsidRPr="007E0612">
        <w:rPr>
          <w:rFonts w:ascii="Sylfaen" w:hAnsi="Sylfaen" w:cs="Sylfaen"/>
          <w:lang w:val="hy-AM"/>
        </w:rPr>
        <w:t>փողոցի</w:t>
      </w:r>
      <w:r w:rsidR="007E0612" w:rsidRPr="00E84F7D">
        <w:rPr>
          <w:rFonts w:ascii="Sylfaen" w:hAnsi="Sylfaen" w:cs="Sylfaen"/>
        </w:rPr>
        <w:t xml:space="preserve"> </w:t>
      </w:r>
      <w:r w:rsidR="007E0612" w:rsidRPr="00CE7966">
        <w:rPr>
          <w:rFonts w:ascii="Sylfaen" w:hAnsi="Sylfaen" w:cs="Sylfaen"/>
        </w:rPr>
        <w:t xml:space="preserve"> </w:t>
      </w:r>
      <w:r w:rsidR="007E0612" w:rsidRPr="007E0612">
        <w:rPr>
          <w:rFonts w:ascii="Sylfaen" w:hAnsi="Sylfaen" w:cs="Sylfaen"/>
          <w:lang w:val="hy-AM"/>
        </w:rPr>
        <w:t>շենք</w:t>
      </w:r>
      <w:r w:rsidR="007E0612">
        <w:rPr>
          <w:rFonts w:ascii="Sylfaen" w:hAnsi="Sylfaen" w:cs="Sylfaen"/>
        </w:rPr>
        <w:t xml:space="preserve"> </w:t>
      </w:r>
      <w:r w:rsidR="007E0612" w:rsidRPr="00E84F7D">
        <w:rPr>
          <w:rFonts w:ascii="Sylfaen" w:hAnsi="Sylfaen" w:cs="Sylfaen"/>
        </w:rPr>
        <w:t>43</w:t>
      </w:r>
      <w:r w:rsidR="007E0612" w:rsidRPr="00CE7966">
        <w:rPr>
          <w:rFonts w:ascii="Sylfaen" w:hAnsi="Sylfaen" w:cs="Sylfaen"/>
        </w:rPr>
        <w:t xml:space="preserve"> </w:t>
      </w:r>
      <w:r w:rsidR="007E0612" w:rsidRPr="007E0612">
        <w:rPr>
          <w:rFonts w:ascii="Sylfaen" w:hAnsi="Sylfaen" w:cs="Sylfaen"/>
          <w:lang w:val="hy-AM"/>
        </w:rPr>
        <w:t>հասցեում</w:t>
      </w:r>
      <w:r w:rsidR="007E0612">
        <w:rPr>
          <w:rFonts w:ascii="GHEA Grapalat" w:hAnsi="GHEA Grapalat" w:cs="Sylfaen"/>
          <w:szCs w:val="24"/>
          <w:lang w:val="hy-AM"/>
        </w:rPr>
        <w:t xml:space="preserve"> </w:t>
      </w:r>
      <w:r>
        <w:rPr>
          <w:rFonts w:ascii="GHEA Grapalat" w:hAnsi="GHEA Grapalat" w:cs="Sylfaen"/>
          <w:szCs w:val="24"/>
          <w:lang w:val="hy-AM"/>
        </w:rPr>
        <w:t xml:space="preserve">։  </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B001A1">
        <w:rPr>
          <w:rFonts w:ascii="GHEA Grapalat" w:hAnsi="GHEA Grapalat"/>
        </w:rPr>
        <w:t>«</w:t>
      </w:r>
      <w:r w:rsidR="00B001A1" w:rsidRPr="00B001A1">
        <w:rPr>
          <w:rFonts w:ascii="GHEA Grapalat" w:hAnsi="GHEA Grapalat" w:cs="Sylfaen"/>
          <w:lang w:val="hy-AM"/>
        </w:rPr>
        <w:t>Հ.Հովհաննիսյանը</w:t>
      </w:r>
      <w:r w:rsidRPr="00B001A1">
        <w:rPr>
          <w:rFonts w:ascii="GHEA Grapalat" w:hAnsi="GHEA Grapalat"/>
        </w:rPr>
        <w:t>»</w:t>
      </w:r>
      <w:r w:rsidRPr="00B001A1">
        <w:rPr>
          <w:rFonts w:ascii="GHEA Grapalat" w:hAnsi="GHEA Grapalat" w:cs="Sylfaen"/>
          <w:lang w:val="hy-AM"/>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6E5207" w:rsidRDefault="006E5207" w:rsidP="00B001A1">
      <w:pPr>
        <w:pStyle w:val="BodyTextIndent2"/>
        <w:spacing w:line="240" w:lineRule="auto"/>
        <w:ind w:firstLine="0"/>
        <w:rPr>
          <w:rFonts w:ascii="GHEA Grapalat" w:hAnsi="GHEA Grapalat" w:cs="Sylfaen"/>
          <w:szCs w:val="24"/>
          <w:lang w:val="hy-AM"/>
        </w:rPr>
      </w:pPr>
      <w:bookmarkStart w:id="4"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Default="006E5207" w:rsidP="00B001A1">
      <w:pPr>
        <w:pStyle w:val="BodyTextIndent2"/>
        <w:spacing w:line="240" w:lineRule="auto"/>
        <w:ind w:firstLine="0"/>
        <w:rPr>
          <w:rFonts w:ascii="GHEA Grapalat" w:hAnsi="GHEA Grapalat" w:cs="Sylfaen"/>
          <w:szCs w:val="24"/>
          <w:lang w:val="hy-AM"/>
        </w:rPr>
      </w:pPr>
      <w:bookmarkStart w:id="5" w:name="_Hlk9261892"/>
      <w:bookmarkEnd w:id="4"/>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Default="006E5207" w:rsidP="00B001A1">
      <w:pPr>
        <w:pStyle w:val="norm"/>
        <w:spacing w:line="240" w:lineRule="auto"/>
        <w:ind w:firstLine="0"/>
        <w:rPr>
          <w:rFonts w:ascii="GHEA Grapalat" w:hAnsi="GHEA Grapalat" w:cs="Sylfaen"/>
          <w:szCs w:val="24"/>
          <w:lang w:val="hy-AM"/>
        </w:rPr>
      </w:pPr>
      <w:r>
        <w:rPr>
          <w:rFonts w:ascii="GHEA Grapalat" w:hAnsi="GHEA Grapalat"/>
          <w:sz w:val="20"/>
          <w:lang w:val="hy-AM"/>
        </w:rPr>
        <w:t xml:space="preserve">ե) </w:t>
      </w:r>
      <w:r>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Pr>
          <w:rFonts w:ascii="GHEA Grapalat" w:hAnsi="GHEA Grapalat"/>
          <w:sz w:val="20"/>
          <w:lang w:val="hy-AM"/>
        </w:rPr>
        <w:t xml:space="preserve">: Ընդ որում </w:t>
      </w:r>
      <w:r>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Pr>
          <w:rFonts w:ascii="GHEA Grapalat" w:hAnsi="GHEA Grapalat" w:cs="Sylfaen"/>
          <w:szCs w:val="24"/>
          <w:lang w:val="hy-AM"/>
        </w:rPr>
        <w:t xml:space="preserve"> </w:t>
      </w:r>
    </w:p>
    <w:p w:rsidR="006E5207" w:rsidRDefault="006E5207" w:rsidP="00B001A1">
      <w:pPr>
        <w:pStyle w:val="norm"/>
        <w:spacing w:line="240" w:lineRule="auto"/>
        <w:ind w:firstLine="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Pr>
          <w:rFonts w:ascii="GHEA Grapalat" w:hAnsi="GHEA Grapalat" w:cs="Sylfaen"/>
          <w:sz w:val="20"/>
          <w:szCs w:val="24"/>
          <w:vertAlign w:val="superscript"/>
          <w:lang w:val="hy-AM" w:eastAsia="en-US"/>
        </w:rPr>
        <w:t>7</w:t>
      </w:r>
      <w:r>
        <w:rPr>
          <w:rStyle w:val="FootnoteReference"/>
          <w:rFonts w:ascii="GHEA Grapalat" w:hAnsi="GHEA Grapalat" w:cs="Sylfaen"/>
          <w:color w:val="FFFFFF"/>
          <w:sz w:val="20"/>
          <w:szCs w:val="24"/>
          <w:lang w:val="hy-AM" w:eastAsia="en-US"/>
        </w:rPr>
        <w:footnoteReference w:id="4"/>
      </w:r>
    </w:p>
    <w:bookmarkEnd w:id="5"/>
    <w:p w:rsidR="006E5207" w:rsidRDefault="00065381" w:rsidP="00B001A1">
      <w:pPr>
        <w:pStyle w:val="norm"/>
        <w:spacing w:line="240" w:lineRule="auto"/>
        <w:ind w:firstLine="0"/>
        <w:rPr>
          <w:rFonts w:ascii="GHEA Grapalat" w:hAnsi="GHEA Grapalat" w:cs="Sylfaen"/>
          <w:sz w:val="20"/>
          <w:szCs w:val="24"/>
          <w:lang w:val="hy-AM" w:eastAsia="en-US"/>
        </w:rPr>
      </w:pPr>
      <w:r w:rsidRPr="00065381">
        <w:rPr>
          <w:rFonts w:ascii="GHEA Grapalat" w:hAnsi="GHEA Grapalat" w:cs="Sylfaen"/>
          <w:sz w:val="20"/>
          <w:szCs w:val="24"/>
          <w:lang w:val="hy-AM" w:eastAsia="en-US"/>
        </w:rPr>
        <w:t>3</w:t>
      </w:r>
      <w:r w:rsidR="006E5207">
        <w:rPr>
          <w:rFonts w:ascii="GHEA Grapalat" w:hAnsi="GHEA Grapalat" w:cs="Sylfaen"/>
          <w:sz w:val="20"/>
          <w:szCs w:val="24"/>
          <w:lang w:val="hy-AM" w:eastAsia="en-US"/>
        </w:rPr>
        <w:t>) իր կողմից հաստատված գնային առաջարկ.</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Default="006E5207" w:rsidP="00B001A1">
      <w:pPr>
        <w:pStyle w:val="norm"/>
        <w:spacing w:line="240" w:lineRule="auto"/>
        <w:ind w:firstLine="0"/>
        <w:rPr>
          <w:rFonts w:ascii="GHEA Grapalat" w:hAnsi="GHEA Grapalat" w:cs="Sylfaen"/>
          <w:sz w:val="20"/>
          <w:szCs w:val="24"/>
          <w:lang w:val="hy-AM" w:eastAsia="en-US"/>
        </w:rPr>
      </w:pPr>
      <w:bookmarkStart w:id="6"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6E5207" w:rsidRDefault="006E5207" w:rsidP="006E5207">
      <w:pPr>
        <w:pStyle w:val="norm"/>
        <w:spacing w:line="240" w:lineRule="auto"/>
        <w:rPr>
          <w:rFonts w:ascii="GHEA Grapalat" w:hAnsi="GHEA Grapalat" w:cs="Sylfaen"/>
          <w:sz w:val="20"/>
          <w:szCs w:val="24"/>
          <w:lang w:val="hy-AM" w:eastAsia="en-US"/>
        </w:rPr>
      </w:pPr>
    </w:p>
    <w:p w:rsidR="006E5207" w:rsidRDefault="006E5207" w:rsidP="006E5207">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6E5207" w:rsidRDefault="006E5207" w:rsidP="006E5207">
      <w:pPr>
        <w:jc w:val="center"/>
        <w:rPr>
          <w:rFonts w:ascii="GHEA Grapalat" w:hAnsi="GHEA Grapalat" w:cs="Arial"/>
          <w:b/>
          <w:sz w:val="20"/>
          <w:lang w:val="es-ES"/>
        </w:rPr>
      </w:pPr>
    </w:p>
    <w:p w:rsidR="006E5207" w:rsidRDefault="006E5207" w:rsidP="00B001A1">
      <w:pPr>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6E5207" w:rsidRDefault="006E5207" w:rsidP="00B001A1">
      <w:pPr>
        <w:pStyle w:val="norm"/>
        <w:spacing w:line="240" w:lineRule="auto"/>
        <w:ind w:firstLine="0"/>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 xml:space="preserve">ասնակիցը տվյալ գործարքի գծով </w:t>
      </w:r>
      <w:r>
        <w:rPr>
          <w:rFonts w:ascii="GHEA Grapalat" w:hAnsi="GHEA Grapalat" w:cs="Sylfaen"/>
          <w:sz w:val="20"/>
          <w:szCs w:val="24"/>
          <w:lang w:val="hy-AM" w:eastAsia="en-US"/>
        </w:rPr>
        <w:lastRenderedPageBreak/>
        <w:t>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6E5207" w:rsidRDefault="006E5207" w:rsidP="006E520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FA1819"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B001A1" w:rsidRDefault="00B001A1"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lang w:val="hy-AM"/>
        </w:rPr>
        <w:t xml:space="preserve"> </w:t>
      </w:r>
      <w:r w:rsidR="006E5207">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Pr>
          <w:rFonts w:ascii="GHEA Grapalat" w:hAnsi="GHEA Grapalat" w:cs="Sylfaen"/>
          <w:sz w:val="20"/>
          <w:lang w:val="hy-AM"/>
        </w:rPr>
        <w:t xml:space="preserve">վելին՝ դեպի վերև ամբողջ թիվը.  </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Default="006E5207" w:rsidP="00B001A1">
      <w:pPr>
        <w:pStyle w:val="norm"/>
        <w:spacing w:line="240" w:lineRule="auto"/>
        <w:ind w:firstLine="0"/>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Default="006E5207" w:rsidP="006E5207">
      <w:pPr>
        <w:pStyle w:val="BodyTextIndent2"/>
        <w:spacing w:line="240" w:lineRule="auto"/>
        <w:ind w:firstLine="567"/>
        <w:rPr>
          <w:rFonts w:ascii="GHEA Grapalat" w:hAnsi="GHEA Grapalat"/>
          <w:lang w:val="es-ES"/>
        </w:rPr>
      </w:pPr>
    </w:p>
    <w:p w:rsidR="006E5207" w:rsidRDefault="006E5207" w:rsidP="006E5207">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6E5207" w:rsidRDefault="006E5207" w:rsidP="006E5207">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6E5207" w:rsidRDefault="006E5207" w:rsidP="006E5207">
      <w:pPr>
        <w:pStyle w:val="BodyTextIndent"/>
        <w:spacing w:after="0" w:line="240" w:lineRule="auto"/>
        <w:ind w:firstLine="567"/>
        <w:rPr>
          <w:rFonts w:ascii="GHEA Grapalat" w:hAnsi="GHEA Grapalat" w:cs="Times New Roman"/>
          <w:b/>
          <w:sz w:val="20"/>
          <w:lang w:val="af-ZA"/>
        </w:rPr>
      </w:pPr>
    </w:p>
    <w:p w:rsidR="006E5207" w:rsidRPr="00B001A1" w:rsidRDefault="006E5207" w:rsidP="00B001A1">
      <w:pPr>
        <w:pStyle w:val="BodyTextIndent"/>
        <w:spacing w:after="0" w:line="240" w:lineRule="auto"/>
        <w:ind w:firstLine="0"/>
        <w:rPr>
          <w:rFonts w:ascii="GHEA Grapalat" w:hAnsi="GHEA Grapalat" w:cs="Sylfaen"/>
          <w:i w:val="0"/>
          <w:sz w:val="20"/>
          <w:szCs w:val="24"/>
          <w:lang w:val="af-ZA"/>
        </w:rPr>
      </w:pPr>
      <w:r w:rsidRPr="00B001A1">
        <w:rPr>
          <w:rFonts w:ascii="GHEA Grapalat" w:hAnsi="GHEA Grapalat" w:cs="Times New Roman"/>
          <w:i w:val="0"/>
          <w:sz w:val="20"/>
          <w:lang w:val="af-ZA"/>
        </w:rPr>
        <w:t xml:space="preserve">6.1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վավեր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Օրենքին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համապատասխան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պայմանագրի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կնքումը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ասնակցի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կողմից</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մերժումը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սույն </w:t>
      </w:r>
      <w:r w:rsidRPr="00B001A1">
        <w:rPr>
          <w:rFonts w:ascii="GHEA Grapalat" w:hAnsi="GHEA Grapalat" w:cs="Sylfaen"/>
          <w:i w:val="0"/>
          <w:sz w:val="20"/>
          <w:szCs w:val="24"/>
          <w:lang w:val="ru-RU"/>
        </w:rPr>
        <w:t>ընթացակարգը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չկայացած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հայտարարվելը։</w:t>
      </w:r>
    </w:p>
    <w:p w:rsidR="006E5207" w:rsidRPr="00B001A1" w:rsidRDefault="006E5207" w:rsidP="00B001A1">
      <w:pPr>
        <w:pStyle w:val="BodyTextIndent"/>
        <w:spacing w:after="0" w:line="240" w:lineRule="auto"/>
        <w:ind w:firstLine="0"/>
        <w:rPr>
          <w:rFonts w:ascii="GHEA Grapalat" w:hAnsi="GHEA Grapalat" w:cs="Sylfaen"/>
          <w:i w:val="0"/>
          <w:sz w:val="20"/>
          <w:szCs w:val="24"/>
          <w:lang w:val="af-ZA"/>
        </w:rPr>
      </w:pPr>
      <w:r w:rsidRPr="00B001A1">
        <w:rPr>
          <w:rFonts w:ascii="GHEA Grapalat" w:hAnsi="GHEA Grapalat" w:cs="Sylfaen"/>
          <w:i w:val="0"/>
          <w:sz w:val="20"/>
          <w:szCs w:val="24"/>
          <w:lang w:val="af-ZA"/>
        </w:rPr>
        <w:t xml:space="preserve">6.2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ասնակիցը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սույն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հրավերի</w:t>
      </w:r>
      <w:r w:rsidRPr="00B001A1">
        <w:rPr>
          <w:rFonts w:ascii="GHEA Grapalat" w:hAnsi="GHEA Grapalat" w:cs="Sylfaen"/>
          <w:i w:val="0"/>
          <w:sz w:val="20"/>
          <w:szCs w:val="24"/>
          <w:lang w:val="af-ZA"/>
        </w:rPr>
        <w:t xml:space="preserve"> 1-ին մասի 4.2 </w:t>
      </w:r>
      <w:r w:rsidRPr="00B001A1">
        <w:rPr>
          <w:rFonts w:ascii="GHEA Grapalat" w:hAnsi="GHEA Grapalat" w:cs="Sylfaen"/>
          <w:i w:val="0"/>
          <w:sz w:val="20"/>
          <w:szCs w:val="24"/>
          <w:lang w:val="ru-RU"/>
        </w:rPr>
        <w:t>կետում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նշված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հայտերի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ներկայացման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վերջնաժամկետը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կարող</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փոփոխել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իր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p>
    <w:p w:rsidR="006E5207" w:rsidRDefault="006E5207" w:rsidP="006E5207">
      <w:pPr>
        <w:ind w:firstLine="567"/>
        <w:jc w:val="center"/>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6E5207" w:rsidRDefault="006E5207" w:rsidP="006E5207">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6E5207" w:rsidRDefault="006E5207" w:rsidP="006E5207">
      <w:pPr>
        <w:ind w:firstLine="567"/>
        <w:jc w:val="both"/>
        <w:rPr>
          <w:rFonts w:ascii="GHEA Grapalat" w:hAnsi="GHEA Grapalat"/>
          <w:b/>
          <w:sz w:val="20"/>
          <w:lang w:val="af-ZA"/>
        </w:rPr>
      </w:pPr>
    </w:p>
    <w:p w:rsidR="006E5207" w:rsidRDefault="006E5207" w:rsidP="00B001A1">
      <w:pPr>
        <w:pStyle w:val="BodyTextIndent2"/>
        <w:spacing w:line="240" w:lineRule="auto"/>
        <w:ind w:firstLine="0"/>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E5207">
        <w:rPr>
          <w:rFonts w:ascii="GHEA Grapalat" w:hAnsi="GHEA Grapalat" w:cs="Sylfaen"/>
          <w:szCs w:val="24"/>
        </w:rPr>
        <w:t xml:space="preserve"> </w:t>
      </w:r>
      <w:r>
        <w:rPr>
          <w:rFonts w:ascii="GHEA Grapalat" w:hAnsi="GHEA Grapalat" w:cs="Sylfaen"/>
          <w:szCs w:val="24"/>
          <w:lang w:val="ru-RU"/>
        </w:rPr>
        <w:t>հաշված</w:t>
      </w:r>
      <w:r w:rsidR="00B001A1">
        <w:rPr>
          <w:rFonts w:ascii="GHEA Grapalat" w:hAnsi="GHEA Grapalat" w:cs="Sylfaen"/>
          <w:szCs w:val="24"/>
        </w:rPr>
        <w:t xml:space="preserve"> «</w:t>
      </w:r>
      <w:r w:rsidR="00B001A1" w:rsidRPr="00B001A1">
        <w:rPr>
          <w:rFonts w:ascii="GHEA Grapalat" w:hAnsi="GHEA Grapalat" w:cs="Sylfaen"/>
          <w:szCs w:val="24"/>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Pr="00B001A1">
        <w:rPr>
          <w:rFonts w:ascii="GHEA Grapalat" w:hAnsi="GHEA Grapalat" w:cs="Sylfaen"/>
        </w:rPr>
        <w:t>«</w:t>
      </w:r>
      <w:r w:rsidR="00FA054B">
        <w:rPr>
          <w:rFonts w:ascii="GHEA Grapalat" w:hAnsi="GHEA Grapalat" w:cs="Sylfaen"/>
        </w:rPr>
        <w:t>10</w:t>
      </w:r>
      <w:r w:rsidR="00B001A1" w:rsidRPr="00B001A1">
        <w:rPr>
          <w:rFonts w:ascii="GHEA Grapalat" w:hAnsi="GHEA Grapalat" w:cs="Sylfaen"/>
        </w:rPr>
        <w:t>;00</w:t>
      </w:r>
      <w:r w:rsidRPr="00B001A1">
        <w:rPr>
          <w:rFonts w:ascii="GHEA Grapalat" w:hAnsi="GHEA Grapalat" w:cs="Sylfaen"/>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6E5207" w:rsidRDefault="006E5207" w:rsidP="00B001A1">
      <w:pPr>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6E5207" w:rsidRDefault="006E5207" w:rsidP="00B001A1">
      <w:pPr>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lastRenderedPageBreak/>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E5207">
        <w:rPr>
          <w:rFonts w:ascii="GHEA Grapalat" w:hAnsi="GHEA Grapalat" w:cs="Sylfaen"/>
          <w:szCs w:val="24"/>
        </w:rPr>
        <w:t xml:space="preserve"> </w:t>
      </w:r>
      <w:r>
        <w:rPr>
          <w:rFonts w:ascii="GHEA Grapalat" w:hAnsi="GHEA Grapalat" w:cs="Sylfaen"/>
          <w:szCs w:val="24"/>
          <w:lang w:val="en-US"/>
        </w:rPr>
        <w:t>հաջորդաբար</w:t>
      </w:r>
      <w:r w:rsidRPr="006E5207">
        <w:rPr>
          <w:rFonts w:ascii="GHEA Grapalat" w:hAnsi="GHEA Grapalat" w:cs="Sylfaen"/>
          <w:szCs w:val="24"/>
        </w:rPr>
        <w:t xml:space="preserve"> </w:t>
      </w:r>
      <w:r>
        <w:rPr>
          <w:rFonts w:ascii="GHEA Grapalat" w:hAnsi="GHEA Grapalat" w:cs="Sylfaen"/>
          <w:szCs w:val="24"/>
          <w:lang w:val="en-US"/>
        </w:rPr>
        <w:t>տեղեր</w:t>
      </w:r>
      <w:r w:rsidRPr="006E5207">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69073C" w:rsidRPr="0069073C" w:rsidRDefault="006E5207" w:rsidP="0069073C">
      <w:pPr>
        <w:pStyle w:val="BodyTextIndent"/>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 xml:space="preserve">8.4 </w:t>
      </w:r>
      <w:r w:rsidRPr="0069073C">
        <w:rPr>
          <w:rFonts w:ascii="GHEA Grapalat" w:hAnsi="GHEA Grapalat" w:cs="Sylfaen"/>
          <w:i w:val="0"/>
          <w:sz w:val="20"/>
          <w:szCs w:val="24"/>
          <w:lang w:val="hy-AM"/>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հայտում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անհամապատասխանություն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տեղ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գտել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թվերով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հիմք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ընդունվում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երկու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ավելի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արժույթներով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դրանք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համեմատվում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0069073C" w:rsidRPr="0069073C">
        <w:rPr>
          <w:rFonts w:ascii="GHEA Grapalat" w:hAnsi="GHEA Grapalat" w:cs="Sylfaen"/>
          <w:i w:val="0"/>
          <w:sz w:val="20"/>
          <w:szCs w:val="20"/>
          <w:lang w:val="ru-RU" w:eastAsia="ru-RU"/>
        </w:rPr>
        <w:t>Հայաստանի</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Հանրապետության</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դրամով</w:t>
      </w:r>
      <w:r w:rsidR="0069073C" w:rsidRPr="0069073C">
        <w:rPr>
          <w:rFonts w:ascii="GHEA Grapalat" w:hAnsi="GHEA Grapalat" w:cs="Sylfaen"/>
          <w:i w:val="0"/>
          <w:sz w:val="20"/>
          <w:szCs w:val="20"/>
          <w:lang w:val="af-ZA" w:eastAsia="ru-RU"/>
        </w:rPr>
        <w:t xml:space="preserve">` տվյալ օրվա Կենտրոնական Բանկի սահմանած </w:t>
      </w:r>
      <w:r w:rsidR="0069073C" w:rsidRPr="0069073C">
        <w:rPr>
          <w:rFonts w:ascii="GHEA Grapalat" w:hAnsi="GHEA Grapalat" w:cs="Sylfaen"/>
          <w:i w:val="0"/>
          <w:sz w:val="20"/>
          <w:szCs w:val="20"/>
          <w:lang w:val="ru-RU" w:eastAsia="ru-RU"/>
        </w:rPr>
        <w:t>փոխարժեքով</w:t>
      </w:r>
      <w:r w:rsidR="0069073C" w:rsidRPr="0069073C">
        <w:rPr>
          <w:rFonts w:ascii="GHEA Grapalat" w:hAnsi="GHEA Grapalat" w:cs="Sylfaen"/>
          <w:i w:val="0"/>
          <w:sz w:val="20"/>
          <w:lang w:val="af-ZA"/>
        </w:rPr>
        <w:t xml:space="preserve"> </w:t>
      </w:r>
    </w:p>
    <w:p w:rsidR="006E5207" w:rsidRPr="0069073C" w:rsidRDefault="006E5207" w:rsidP="0069073C">
      <w:pPr>
        <w:pStyle w:val="BodyTextIndent"/>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8.5 Հ</w:t>
      </w:r>
      <w:r w:rsidRPr="0069073C">
        <w:rPr>
          <w:rFonts w:ascii="GHEA Grapalat" w:hAnsi="GHEA Grapalat" w:cs="Sylfaen"/>
          <w:i w:val="0"/>
          <w:sz w:val="20"/>
          <w:szCs w:val="24"/>
          <w:lang w:val="ru-RU"/>
        </w:rPr>
        <w:t>անձնաժողովի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w:t>
      </w:r>
      <w:r w:rsidRPr="0069073C">
        <w:rPr>
          <w:rFonts w:ascii="GHEA Grapalat" w:hAnsi="GHEA Grapalat" w:cs="Sylfaen"/>
          <w:i w:val="0"/>
          <w:sz w:val="20"/>
          <w:szCs w:val="24"/>
          <w:lang w:val="ru-RU"/>
        </w:rPr>
        <w:t>ատվիրատուի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w:t>
      </w:r>
      <w:r w:rsidRPr="0069073C">
        <w:rPr>
          <w:rFonts w:ascii="GHEA Grapalat" w:hAnsi="GHEA Grapalat" w:cs="Sylfaen"/>
          <w:i w:val="0"/>
          <w:sz w:val="20"/>
          <w:szCs w:val="24"/>
          <w:lang w:val="ru-RU"/>
        </w:rPr>
        <w:t>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արգելվում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բացառությամբ</w:t>
      </w:r>
      <w:r w:rsidRPr="0069073C">
        <w:rPr>
          <w:rFonts w:ascii="GHEA Grapalat" w:hAnsi="GHEA Grapalat" w:cs="Sylfaen"/>
          <w:i w:val="0"/>
          <w:sz w:val="20"/>
          <w:szCs w:val="24"/>
          <w:lang w:val="af-ZA"/>
        </w:rPr>
        <w:t>`</w:t>
      </w:r>
    </w:p>
    <w:p w:rsidR="006E5207" w:rsidRPr="0069073C" w:rsidRDefault="006E5207" w:rsidP="0069073C">
      <w:pPr>
        <w:pStyle w:val="BodyTextIndent"/>
        <w:spacing w:after="0" w:line="240" w:lineRule="auto"/>
        <w:ind w:firstLine="0"/>
        <w:rPr>
          <w:rFonts w:ascii="GHEA Grapalat" w:hAnsi="GHEA Grapalat" w:cs="Sylfaen"/>
          <w:i w:val="0"/>
          <w:sz w:val="20"/>
          <w:szCs w:val="24"/>
          <w:lang w:val="af-ZA"/>
        </w:rPr>
      </w:pPr>
      <w:r w:rsidRPr="0069073C">
        <w:rPr>
          <w:rFonts w:ascii="GHEA Grapalat" w:hAnsi="GHEA Grapalat" w:cs="Sylfaen"/>
          <w:i w:val="0"/>
          <w:sz w:val="20"/>
          <w:szCs w:val="24"/>
          <w:lang w:val="af-ZA"/>
        </w:rPr>
        <w:t xml:space="preserve">1) </w:t>
      </w:r>
      <w:r w:rsidRPr="0069073C">
        <w:rPr>
          <w:rFonts w:ascii="GHEA Grapalat" w:hAnsi="GHEA Grapalat" w:cs="Sylfaen"/>
          <w:i w:val="0"/>
          <w:sz w:val="20"/>
          <w:szCs w:val="24"/>
          <w:lang w:val="ru-RU"/>
        </w:rPr>
        <w:t>երբ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ընթացակարգին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մասնակցել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ասնակից</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արդյունքում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ասնակցի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նվազագույն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հավասարության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դեպքում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ոչ</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բավարարող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գերազանցում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այդ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կատարելու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հրավերի</w:t>
      </w:r>
      <w:r w:rsidRPr="0069073C">
        <w:rPr>
          <w:rFonts w:ascii="GHEA Grapalat" w:hAnsi="GHEA Grapalat" w:cs="Sylfaen"/>
          <w:i w:val="0"/>
          <w:sz w:val="20"/>
          <w:szCs w:val="24"/>
          <w:lang w:val="af-ZA"/>
        </w:rPr>
        <w:t xml:space="preserve"> 1-</w:t>
      </w:r>
      <w:r w:rsidRPr="0069073C">
        <w:rPr>
          <w:rFonts w:ascii="GHEA Grapalat" w:hAnsi="GHEA Grapalat" w:cs="Sylfaen"/>
          <w:i w:val="0"/>
          <w:sz w:val="20"/>
          <w:szCs w:val="24"/>
        </w:rPr>
        <w:t>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մասի</w:t>
      </w:r>
      <w:r w:rsidRPr="0069073C">
        <w:rPr>
          <w:rFonts w:ascii="GHEA Grapalat" w:hAnsi="GHEA Grapalat" w:cs="Sylfaen"/>
          <w:i w:val="0"/>
          <w:sz w:val="20"/>
          <w:szCs w:val="24"/>
          <w:lang w:val="af-ZA"/>
        </w:rPr>
        <w:t xml:space="preserve"> 8.1 </w:t>
      </w:r>
      <w:r w:rsidRPr="0069073C">
        <w:rPr>
          <w:rFonts w:ascii="GHEA Grapalat" w:hAnsi="GHEA Grapalat" w:cs="Sylfaen"/>
          <w:i w:val="0"/>
          <w:sz w:val="20"/>
          <w:szCs w:val="24"/>
        </w:rPr>
        <w:t>կետի</w:t>
      </w:r>
      <w:r w:rsidRPr="0069073C">
        <w:rPr>
          <w:rFonts w:ascii="GHEA Grapalat" w:hAnsi="GHEA Grapalat" w:cs="Sylfaen"/>
          <w:i w:val="0"/>
          <w:sz w:val="20"/>
          <w:szCs w:val="24"/>
          <w:lang w:val="af-ZA"/>
        </w:rPr>
        <w:t xml:space="preserve"> 2-</w:t>
      </w:r>
      <w:r w:rsidRPr="0069073C">
        <w:rPr>
          <w:rFonts w:ascii="GHEA Grapalat" w:hAnsi="GHEA Grapalat" w:cs="Sylfaen"/>
          <w:i w:val="0"/>
          <w:sz w:val="20"/>
          <w:szCs w:val="24"/>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պարբերությամբ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ֆինանսական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միջոցները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իրականացվում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Օրենքի</w:t>
      </w:r>
      <w:r w:rsidRPr="0069073C">
        <w:rPr>
          <w:rFonts w:ascii="GHEA Grapalat" w:hAnsi="GHEA Grapalat" w:cs="Sylfaen"/>
          <w:i w:val="0"/>
          <w:sz w:val="20"/>
          <w:szCs w:val="24"/>
          <w:lang w:val="af-ZA"/>
        </w:rPr>
        <w:t xml:space="preserve"> 15-</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հոդվածի</w:t>
      </w:r>
      <w:r w:rsidRPr="0069073C">
        <w:rPr>
          <w:rFonts w:ascii="GHEA Grapalat" w:hAnsi="GHEA Grapalat" w:cs="Sylfaen"/>
          <w:i w:val="0"/>
          <w:sz w:val="20"/>
          <w:szCs w:val="24"/>
          <w:lang w:val="af-ZA"/>
        </w:rPr>
        <w:t xml:space="preserve"> 6-</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հիման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վրա։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կետի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համաձայն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հանգեցնել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նվազեցմանը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վճարման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փոփոխությանը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իսկ</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միաժամանակյա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հետ</w:t>
      </w:r>
      <w:r w:rsidRPr="0069073C">
        <w:rPr>
          <w:rFonts w:ascii="GHEA Grapalat" w:hAnsi="GHEA Grapalat" w:cs="Sylfaen"/>
          <w:i w:val="0"/>
          <w:sz w:val="20"/>
          <w:szCs w:val="24"/>
          <w:lang w:val="af-ZA"/>
        </w:rPr>
        <w:t>.</w:t>
      </w:r>
    </w:p>
    <w:p w:rsidR="006E5207" w:rsidRDefault="006E5207" w:rsidP="00B001A1">
      <w:pPr>
        <w:pStyle w:val="BodyTextIndent2"/>
        <w:spacing w:line="240" w:lineRule="auto"/>
        <w:ind w:firstLine="0"/>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6E5207" w:rsidRDefault="006E5207" w:rsidP="00B001A1">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xml:space="preserve">-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w:t>
      </w:r>
      <w:r>
        <w:rPr>
          <w:rFonts w:ascii="GHEA Grapalat" w:hAnsi="GHEA Grapalat" w:cs="Sylfaen"/>
          <w:sz w:val="20"/>
          <w:lang w:val="hy-AM"/>
        </w:rPr>
        <w:lastRenderedPageBreak/>
        <w:t>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Default="006E5207" w:rsidP="0069073C">
      <w:pPr>
        <w:jc w:val="both"/>
        <w:rPr>
          <w:rFonts w:ascii="GHEA Grapalat" w:hAnsi="GHEA Grapalat" w:cs="Sylfaen"/>
          <w:sz w:val="20"/>
          <w:lang w:val="hy-AM"/>
        </w:rPr>
      </w:pPr>
      <w:r>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Pr>
          <w:rFonts w:ascii="GHEA Grapalat" w:hAnsi="GHEA Grapalat" w:cs="Sylfaen"/>
          <w:sz w:val="20"/>
          <w:lang w:val="af-ZA"/>
        </w:rPr>
        <w:t xml:space="preserve"> </w:t>
      </w:r>
      <w:r>
        <w:rPr>
          <w:rFonts w:ascii="GHEA Grapalat" w:hAnsi="GHEA Grapalat" w:cs="Sylfaen"/>
          <w:sz w:val="20"/>
          <w:lang w:val="hy-AM"/>
        </w:rPr>
        <w:t>նվազագույն</w:t>
      </w:r>
      <w:r>
        <w:rPr>
          <w:rFonts w:ascii="GHEA Grapalat" w:hAnsi="GHEA Grapalat" w:cs="Sylfaen"/>
          <w:sz w:val="20"/>
          <w:lang w:val="af-ZA"/>
        </w:rPr>
        <w:t xml:space="preserve"> </w:t>
      </w:r>
      <w:r>
        <w:rPr>
          <w:rFonts w:ascii="GHEA Grapalat" w:hAnsi="GHEA Grapalat" w:cs="Sylfaen"/>
          <w:sz w:val="20"/>
          <w:lang w:val="hy-AM"/>
        </w:rPr>
        <w:t>գները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մասի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կետի</w:t>
      </w:r>
      <w:r>
        <w:rPr>
          <w:rFonts w:ascii="GHEA Grapalat" w:hAnsi="GHEA Grapalat" w:cs="Sylfaen"/>
          <w:sz w:val="20"/>
          <w:lang w:val="af-ZA"/>
        </w:rPr>
        <w:t xml:space="preserve"> </w:t>
      </w:r>
      <w:r>
        <w:rPr>
          <w:rFonts w:ascii="GHEA Grapalat" w:hAnsi="GHEA Grapalat" w:cs="Sylfaen"/>
          <w:sz w:val="20"/>
          <w:lang w:val="hy-AM"/>
        </w:rPr>
        <w:t>հիման</w:t>
      </w:r>
      <w:r>
        <w:rPr>
          <w:rFonts w:ascii="GHEA Grapalat" w:hAnsi="GHEA Grapalat" w:cs="Sylfaen"/>
          <w:sz w:val="20"/>
          <w:lang w:val="af-ZA"/>
        </w:rPr>
        <w:t xml:space="preserve"> </w:t>
      </w:r>
      <w:r>
        <w:rPr>
          <w:rFonts w:ascii="GHEA Grapalat" w:hAnsi="GHEA Grapalat" w:cs="Sylfaen"/>
          <w:sz w:val="20"/>
          <w:lang w:val="hy-AM"/>
        </w:rPr>
        <w:t>վրա</w:t>
      </w:r>
      <w:r>
        <w:rPr>
          <w:rFonts w:ascii="GHEA Grapalat" w:hAnsi="GHEA Grapalat" w:cs="Sylfaen"/>
          <w:sz w:val="20"/>
          <w:lang w:val="af-ZA"/>
        </w:rPr>
        <w:t xml:space="preserve"> </w:t>
      </w:r>
      <w:r>
        <w:rPr>
          <w:rFonts w:ascii="GHEA Grapalat" w:hAnsi="GHEA Grapalat" w:cs="Sylfaen"/>
          <w:sz w:val="20"/>
          <w:lang w:val="hy-AM"/>
        </w:rPr>
        <w:t>հայտարարվում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չկայացած, բացառությամբ սույն ենթակետի «զ» պարբերությամբ նախատեսված դեպքի:</w:t>
      </w:r>
    </w:p>
    <w:p w:rsidR="006E5207" w:rsidRDefault="006E5207" w:rsidP="0069073C">
      <w:pPr>
        <w:jc w:val="both"/>
        <w:rPr>
          <w:rFonts w:ascii="GHEA Grapalat" w:hAnsi="GHEA Grapalat"/>
          <w:sz w:val="20"/>
          <w:szCs w:val="20"/>
          <w:lang w:val="hy-AM"/>
        </w:rPr>
      </w:pPr>
      <w:r>
        <w:rPr>
          <w:rFonts w:ascii="GHEA Grapalat" w:hAnsi="GHEA Grapalat"/>
          <w:sz w:val="20"/>
          <w:szCs w:val="20"/>
          <w:lang w:val="af-ZA"/>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rPr>
        <w:t xml:space="preserve"> </w:t>
      </w:r>
      <w:r>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rPr>
        <w:t xml:space="preserve">հայտում ներառված </w:t>
      </w:r>
      <w:r>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rPr>
        <w:t>8.8 Եթե հայտերի բացման</w:t>
      </w:r>
      <w:r>
        <w:rPr>
          <w:rFonts w:ascii="GHEA Grapalat" w:hAnsi="GHEA Grapalat"/>
          <w:sz w:val="20"/>
          <w:lang w:val="hy-AM"/>
        </w:rPr>
        <w:t xml:space="preserve"> և գնահատման</w:t>
      </w:r>
      <w:r>
        <w:rPr>
          <w:rFonts w:ascii="GHEA Grapalat" w:hAnsi="GHEA Grapalat"/>
          <w:sz w:val="20"/>
          <w:lang w:val="af-ZA"/>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Default="006E5207" w:rsidP="006E5207">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69073C" w:rsidRPr="0069073C"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rsidR="006E5207"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w:t>
      </w:r>
      <w:r>
        <w:rPr>
          <w:rFonts w:ascii="GHEA Grapalat" w:hAnsi="GHEA Grapalat" w:cs="Sylfaen"/>
          <w:szCs w:val="24"/>
        </w:rPr>
        <w:lastRenderedPageBreak/>
        <w:t>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69073C" w:rsidRDefault="006E5207" w:rsidP="0069073C">
      <w:pPr>
        <w:jc w:val="both"/>
        <w:rPr>
          <w:rFonts w:ascii="GHEA Grapalat" w:hAnsi="GHEA Grapalat" w:cs="Sylfaen"/>
          <w:sz w:val="20"/>
          <w:lang w:val="af-ZA"/>
        </w:rPr>
      </w:pP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7"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7"/>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6E5207" w:rsidRPr="0069073C" w:rsidRDefault="0069073C" w:rsidP="0069073C">
      <w:pPr>
        <w:jc w:val="both"/>
        <w:rPr>
          <w:rFonts w:ascii="GHEA Grapalat" w:hAnsi="GHEA Grapalat" w:cs="Sylfaen"/>
          <w:sz w:val="20"/>
          <w:lang w:val="af-ZA"/>
        </w:rPr>
      </w:pPr>
      <w:r>
        <w:rPr>
          <w:rFonts w:ascii="GHEA Grapalat" w:hAnsi="GHEA Grapalat"/>
          <w:color w:val="000000"/>
          <w:sz w:val="20"/>
          <w:szCs w:val="20"/>
          <w:lang w:val="af-ZA"/>
        </w:rPr>
        <w:t xml:space="preserve"> </w:t>
      </w:r>
      <w:r w:rsidR="006E5207">
        <w:rPr>
          <w:rFonts w:ascii="GHEA Grapalat" w:hAnsi="GHEA Grapalat"/>
          <w:color w:val="000000"/>
          <w:sz w:val="20"/>
          <w:szCs w:val="20"/>
          <w:lang w:val="af-ZA"/>
        </w:rPr>
        <w:t xml:space="preserve">8.14 </w:t>
      </w:r>
      <w:r w:rsidR="006E5207">
        <w:rPr>
          <w:rFonts w:ascii="GHEA Grapalat" w:hAnsi="GHEA Grapalat"/>
          <w:color w:val="000000"/>
          <w:sz w:val="20"/>
          <w:szCs w:val="20"/>
        </w:rPr>
        <w:t>Ե</w:t>
      </w:r>
      <w:r w:rsidR="006E5207">
        <w:rPr>
          <w:rFonts w:ascii="GHEA Grapalat" w:hAnsi="GHEA Grapalat"/>
          <w:color w:val="000000"/>
          <w:sz w:val="20"/>
          <w:szCs w:val="20"/>
          <w:lang w:val="hy-AM"/>
        </w:rPr>
        <w:t>թե մասնակից</w:t>
      </w:r>
      <w:r w:rsidR="006E5207">
        <w:rPr>
          <w:rFonts w:ascii="GHEA Grapalat" w:hAnsi="GHEA Grapalat"/>
          <w:color w:val="000000"/>
          <w:sz w:val="20"/>
          <w:szCs w:val="20"/>
        </w:rPr>
        <w:t>ն</w:t>
      </w:r>
      <w:r w:rsidR="006E5207">
        <w:rPr>
          <w:rFonts w:ascii="GHEA Grapalat" w:hAnsi="GHEA Grapalat"/>
          <w:color w:val="000000"/>
          <w:sz w:val="20"/>
          <w:szCs w:val="20"/>
          <w:lang w:val="hy-AM"/>
        </w:rPr>
        <w:t xml:space="preserve"> </w:t>
      </w:r>
      <w:r w:rsidR="006E5207">
        <w:rPr>
          <w:rFonts w:ascii="GHEA Grapalat" w:hAnsi="GHEA Grapalat"/>
          <w:color w:val="000000"/>
          <w:sz w:val="20"/>
          <w:szCs w:val="20"/>
        </w:rPr>
        <w:t>Օ</w:t>
      </w:r>
      <w:r w:rsidR="006E520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Pr>
          <w:rFonts w:ascii="GHEA Grapalat" w:hAnsi="GHEA Grapalat" w:cs="Sylfaen"/>
          <w:sz w:val="20"/>
          <w:szCs w:val="20"/>
          <w:lang w:val="af-ZA"/>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rPr>
        <w:t>ուղարկվելու միջոցով:</w:t>
      </w:r>
    </w:p>
    <w:p w:rsidR="006E5207" w:rsidRDefault="006E5207" w:rsidP="006E5207">
      <w:pPr>
        <w:ind w:firstLine="567"/>
        <w:jc w:val="both"/>
        <w:rPr>
          <w:rFonts w:ascii="GHEA Grapalat" w:hAnsi="GHEA Grapalat"/>
          <w:sz w:val="20"/>
          <w:szCs w:val="20"/>
          <w:lang w:val="af-ZA"/>
        </w:rPr>
      </w:pPr>
      <w:r>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Default="006E5207" w:rsidP="0069073C">
      <w:pPr>
        <w:pStyle w:val="BodyTextIndent2"/>
        <w:spacing w:line="240" w:lineRule="auto"/>
        <w:ind w:firstLine="0"/>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FootnoteReference"/>
          <w:rFonts w:ascii="GHEA Grapalat" w:hAnsi="GHEA Grapalat" w:cs="Sylfaen"/>
          <w:color w:val="FFFFFF"/>
        </w:rPr>
        <w:footnoteReference w:id="5"/>
      </w:r>
      <w:r>
        <w:rPr>
          <w:rFonts w:ascii="GHEA Grapalat" w:hAnsi="GHEA Grapalat" w:cs="Tahoma"/>
        </w:rPr>
        <w:t>։</w:t>
      </w:r>
      <w:r>
        <w:rPr>
          <w:rFonts w:ascii="GHEA Grapalat" w:hAnsi="GHEA Grapalat" w:cs="Tahoma"/>
          <w:vertAlign w:val="superscript"/>
        </w:rPr>
        <w:t>11</w:t>
      </w:r>
      <w:r>
        <w:rPr>
          <w:rFonts w:ascii="GHEA Grapalat" w:hAnsi="GHEA Grapalat" w:cs="Tahoma"/>
          <w:lang w:val="hy-AM"/>
        </w:rPr>
        <w:t xml:space="preserve"> </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rPr>
        <w:t>հրավերի 1-ին մասի 8.12-ից 8.18-րդ կետերով սահմանված ընթացակարգի կիրառմամբ</w:t>
      </w:r>
      <w:r>
        <w:rPr>
          <w:rFonts w:ascii="GHEA Grapalat" w:hAnsi="GHEA Grapalat"/>
          <w:sz w:val="20"/>
          <w:szCs w:val="20"/>
          <w:lang w:val="af-ZA"/>
        </w:rPr>
        <w:t>:</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E5207">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6E5207" w:rsidRDefault="006E5207" w:rsidP="006E5207">
      <w:pPr>
        <w:pStyle w:val="BodyTextIndent2"/>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6E5207" w:rsidRDefault="006E5207" w:rsidP="0069073C">
      <w:pPr>
        <w:pStyle w:val="norm"/>
        <w:spacing w:line="240" w:lineRule="auto"/>
        <w:ind w:firstLine="0"/>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Default="006E5207" w:rsidP="006E5207">
      <w:pPr>
        <w:pStyle w:val="BodyTextIndent2"/>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sidR="0069073C">
        <w:rPr>
          <w:rFonts w:ascii="GHEA Grapalat" w:hAnsi="GHEA Grapalat" w:cs="Sylfaen"/>
          <w:lang w:val="es-ES"/>
        </w:rPr>
        <w:t>դեպքում «</w:t>
      </w:r>
      <w:r w:rsidR="0069073C" w:rsidRPr="0069073C">
        <w:rPr>
          <w:rFonts w:ascii="GHEA Grapalat" w:hAnsi="GHEA Grapalat" w:cs="Sylfaen"/>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6E5207" w:rsidRDefault="006E5207" w:rsidP="006E5207">
      <w:pPr>
        <w:pStyle w:val="BodyTextIndent2"/>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lastRenderedPageBreak/>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6E5207" w:rsidRDefault="006E5207" w:rsidP="006E5207">
      <w:pPr>
        <w:ind w:firstLine="567"/>
        <w:jc w:val="center"/>
        <w:rPr>
          <w:rFonts w:ascii="GHEA Grapalat" w:hAnsi="GHEA Grapalat"/>
          <w:b/>
          <w:sz w:val="20"/>
          <w:lang w:val="es-ES"/>
        </w:rPr>
      </w:pPr>
    </w:p>
    <w:p w:rsidR="006E5207" w:rsidRDefault="006E5207" w:rsidP="006E5207">
      <w:pPr>
        <w:ind w:firstLine="567"/>
        <w:jc w:val="center"/>
        <w:rPr>
          <w:rFonts w:ascii="GHEA Grapalat" w:hAnsi="GHEA Grapalat"/>
          <w:b/>
          <w:sz w:val="20"/>
          <w:lang w:val="es-ES"/>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9073C">
      <w:pPr>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rPr>
        <w:t>ամբողջական նկարագիրը</w:t>
      </w:r>
      <w:r>
        <w:rPr>
          <w:rFonts w:ascii="GHEA Grapalat" w:hAnsi="GHEA Grapalat" w:cs="Sylfaen"/>
          <w:sz w:val="20"/>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6E5207" w:rsidRDefault="006E5207" w:rsidP="0069073C">
      <w:pPr>
        <w:pStyle w:val="BodyTextIndent"/>
        <w:spacing w:after="0" w:line="240" w:lineRule="auto"/>
        <w:ind w:firstLine="0"/>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6E5207" w:rsidRDefault="006E5207" w:rsidP="006E5207">
      <w:pPr>
        <w:ind w:firstLine="567"/>
        <w:jc w:val="both"/>
        <w:rPr>
          <w:rFonts w:ascii="GHEA Grapalat" w:hAnsi="GHEA Grapalat" w:cs="Arial"/>
          <w:color w:val="FFFFFF"/>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sidR="0069073C" w:rsidRPr="0069073C">
        <w:rPr>
          <w:rFonts w:ascii="GHEA Grapalat" w:hAnsi="GHEA Grapalat" w:cs="Sylfaen"/>
          <w:sz w:val="20"/>
          <w:szCs w:val="20"/>
        </w:rPr>
        <w:t>միակողմանի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հաստատված</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հայտարարության՝</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տուժանքի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հավելված</w:t>
      </w:r>
      <w:r w:rsidR="0069073C" w:rsidRPr="0069073C">
        <w:rPr>
          <w:rFonts w:ascii="GHEA Grapalat" w:hAnsi="GHEA Grapalat" w:cs="Sylfaen"/>
          <w:sz w:val="20"/>
          <w:szCs w:val="20"/>
          <w:lang w:val="af-ZA"/>
        </w:rPr>
        <w:t xml:space="preserve"> 4.1) </w:t>
      </w:r>
      <w:r w:rsidR="0069073C" w:rsidRPr="0069073C">
        <w:rPr>
          <w:rFonts w:ascii="GHEA Grapalat" w:hAnsi="GHEA Grapalat" w:cs="Sylfaen"/>
          <w:sz w:val="20"/>
          <w:szCs w:val="20"/>
        </w:rPr>
        <w:t>կամ</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կանխիկ</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փողի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ձևով</w:t>
      </w:r>
      <w:r w:rsidR="0069073C" w:rsidRPr="0069073C">
        <w:rPr>
          <w:rFonts w:ascii="GHEA Grapalat" w:hAnsi="GHEA Grapalat" w:cs="Sylfaen"/>
          <w:sz w:val="20"/>
          <w:szCs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FootnoteReference"/>
          <w:rFonts w:ascii="GHEA Grapalat" w:hAnsi="GHEA Grapalat" w:cs="Arial"/>
          <w:sz w:val="20"/>
        </w:rPr>
        <w:footnoteReference w:id="6"/>
      </w:r>
    </w:p>
    <w:p w:rsidR="006E5207" w:rsidRDefault="006E5207" w:rsidP="006E5207">
      <w:pPr>
        <w:ind w:firstLine="567"/>
        <w:jc w:val="both"/>
        <w:rPr>
          <w:rFonts w:ascii="GHEA Grapalat" w:hAnsi="GHEA Grapalat" w:cs="Arial"/>
          <w:sz w:val="20"/>
          <w:lang w:val="hy-AM"/>
        </w:rPr>
      </w:pPr>
      <w:r>
        <w:rPr>
          <w:rFonts w:ascii="GHEA Grapalat" w:hAnsi="GHEA Grapalat" w:cs="Arial"/>
          <w:sz w:val="20"/>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69073C" w:rsidRDefault="006E5207" w:rsidP="006E5207">
      <w:pPr>
        <w:ind w:firstLine="567"/>
        <w:jc w:val="both"/>
        <w:rPr>
          <w:rFonts w:ascii="GHEA Grapalat" w:hAnsi="GHEA Grapalat" w:cs="Sylfaen"/>
          <w:sz w:val="20"/>
          <w:szCs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Պայմանագրի ապահովումը ներկայացվում </w:t>
      </w:r>
      <w:r w:rsidR="0069073C" w:rsidRPr="0069073C">
        <w:rPr>
          <w:rFonts w:ascii="GHEA Grapalat" w:hAnsi="GHEA Grapalat" w:cs="Sylfaen"/>
          <w:sz w:val="20"/>
          <w:szCs w:val="20"/>
          <w:lang w:val="hy-AM"/>
        </w:rPr>
        <w:t>միակողմանի հաստատված հայտ</w:t>
      </w:r>
      <w:r w:rsidR="0069073C">
        <w:rPr>
          <w:rFonts w:ascii="GHEA Grapalat" w:hAnsi="GHEA Grapalat" w:cs="Sylfaen"/>
          <w:sz w:val="20"/>
          <w:szCs w:val="20"/>
          <w:lang w:val="hy-AM"/>
        </w:rPr>
        <w:t xml:space="preserve">արարության՝ տուժանքի (հավելված </w:t>
      </w:r>
      <w:r w:rsidR="0069073C" w:rsidRPr="0069073C">
        <w:rPr>
          <w:rFonts w:ascii="GHEA Grapalat" w:hAnsi="GHEA Grapalat" w:cs="Sylfaen"/>
          <w:sz w:val="20"/>
          <w:szCs w:val="20"/>
          <w:lang w:val="hy-AM"/>
        </w:rPr>
        <w:t xml:space="preserve">5.1) կամ կանխիկ փողի ձևով” </w:t>
      </w:r>
      <w:r w:rsidRPr="0069073C">
        <w:rPr>
          <w:rFonts w:ascii="GHEA Grapalat" w:hAnsi="GHEA Grapalat" w:cs="Sylfaen"/>
          <w:sz w:val="20"/>
          <w:szCs w:val="20"/>
          <w:vertAlign w:val="superscript"/>
          <w:lang w:val="hy-AM"/>
        </w:rPr>
        <w:t>13</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w:t>
      </w:r>
      <w:r>
        <w:rPr>
          <w:rFonts w:ascii="GHEA Grapalat" w:hAnsi="GHEA Grapalat" w:cs="Arial"/>
          <w:sz w:val="20"/>
          <w:lang w:val="hy-AM"/>
        </w:rPr>
        <w:lastRenderedPageBreak/>
        <w:t>գերազանցում է 10 մլն. ՀՀ դրամը, ապա պայմանագրի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6E5207" w:rsidRDefault="006E5207" w:rsidP="0069073C">
      <w:pPr>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FootnoteReference"/>
          <w:rFonts w:ascii="GHEA Grapalat" w:hAnsi="GHEA Grapalat" w:cs="Sylfaen"/>
          <w:color w:val="FFFFFF"/>
          <w:sz w:val="20"/>
        </w:rPr>
        <w:footnoteReference w:id="7"/>
      </w:r>
      <w:r>
        <w:rPr>
          <w:rFonts w:ascii="GHEA Grapalat" w:hAnsi="GHEA Grapalat" w:cs="Sylfaen"/>
          <w:sz w:val="20"/>
          <w:lang w:val="hy-AM"/>
        </w:rPr>
        <w:t>:</w:t>
      </w:r>
      <w:r>
        <w:rPr>
          <w:rFonts w:ascii="GHEA Grapalat" w:hAnsi="GHEA Grapalat" w:cs="Sylfaen"/>
          <w:sz w:val="20"/>
          <w:vertAlign w:val="superscript"/>
          <w:lang w:val="af-ZA"/>
        </w:rPr>
        <w:t>14</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pStyle w:val="BodyTextIndent"/>
        <w:spacing w:after="0" w:line="240" w:lineRule="auto"/>
        <w:ind w:firstLine="720"/>
        <w:rPr>
          <w:rFonts w:ascii="GHEA Grapalat" w:hAnsi="GHEA Grapalat" w:cs="Times New Roman"/>
          <w:sz w:val="18"/>
          <w:szCs w:val="18"/>
          <w:u w:val="single"/>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6E5207" w:rsidRDefault="006E5207" w:rsidP="006E5207">
      <w:pPr>
        <w:jc w:val="center"/>
        <w:rPr>
          <w:rFonts w:ascii="GHEA Grapalat" w:hAnsi="GHEA Grapalat"/>
          <w:b/>
          <w:sz w:val="20"/>
          <w:lang w:val="af-ZA"/>
        </w:rPr>
      </w:pPr>
      <w:r>
        <w:rPr>
          <w:rFonts w:ascii="GHEA Grapalat" w:hAnsi="GHEA Grapalat"/>
          <w:b/>
          <w:sz w:val="20"/>
          <w:lang w:val="af-ZA"/>
        </w:rPr>
        <w:t>ԻՐԱՎՈՒՆՔԸ ԵՎ ԿԱՐԳԸ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lastRenderedPageBreak/>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bookmarkStart w:id="8"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9"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12.9</w:t>
      </w:r>
      <w:bookmarkStart w:id="10"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10"/>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lastRenderedPageBreak/>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ա</w:t>
      </w:r>
      <w:r>
        <w:rPr>
          <w:rFonts w:ascii="GHEA Grapalat" w:hAnsi="GHEA Grapalat" w:cs="Sylfaen"/>
          <w:sz w:val="20"/>
          <w:szCs w:val="20"/>
          <w:lang w:val="af-ZA"/>
        </w:rPr>
        <w:t xml:space="preserve">. </w:t>
      </w:r>
      <w:r>
        <w:rPr>
          <w:rFonts w:ascii="GHEA Grapalat" w:hAnsi="GHEA Grapalat" w:cs="Sylfaen"/>
          <w:sz w:val="20"/>
          <w:szCs w:val="20"/>
        </w:rPr>
        <w:t>արգելելու</w:t>
      </w:r>
      <w:r>
        <w:rPr>
          <w:rFonts w:ascii="GHEA Grapalat" w:hAnsi="GHEA Grapalat" w:cs="Sylfaen"/>
          <w:sz w:val="20"/>
          <w:szCs w:val="20"/>
          <w:lang w:val="af-ZA"/>
        </w:rPr>
        <w:t xml:space="preserve"> </w:t>
      </w:r>
      <w:r>
        <w:rPr>
          <w:rFonts w:ascii="GHEA Grapalat" w:hAnsi="GHEA Grapalat" w:cs="Sylfaen"/>
          <w:sz w:val="20"/>
          <w:szCs w:val="20"/>
        </w:rPr>
        <w:t>կատարել</w:t>
      </w:r>
      <w:r>
        <w:rPr>
          <w:rFonts w:ascii="GHEA Grapalat" w:hAnsi="GHEA Grapalat" w:cs="Sylfaen"/>
          <w:sz w:val="20"/>
          <w:szCs w:val="20"/>
          <w:lang w:val="af-ZA"/>
        </w:rPr>
        <w:t xml:space="preserve"> </w:t>
      </w:r>
      <w:r>
        <w:rPr>
          <w:rFonts w:ascii="GHEA Grapalat" w:hAnsi="GHEA Grapalat" w:cs="Sylfaen"/>
          <w:sz w:val="20"/>
          <w:szCs w:val="20"/>
        </w:rPr>
        <w:t>որոշակի</w:t>
      </w:r>
      <w:r>
        <w:rPr>
          <w:rFonts w:ascii="GHEA Grapalat" w:hAnsi="GHEA Grapalat" w:cs="Sylfaen"/>
          <w:sz w:val="20"/>
          <w:szCs w:val="20"/>
          <w:lang w:val="af-ZA"/>
        </w:rPr>
        <w:t xml:space="preserve"> </w:t>
      </w:r>
      <w:r>
        <w:rPr>
          <w:rFonts w:ascii="GHEA Grapalat" w:hAnsi="GHEA Grapalat" w:cs="Sylfaen"/>
          <w:sz w:val="20"/>
          <w:szCs w:val="20"/>
        </w:rPr>
        <w:t>գործողություններ</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r>
        <w:rPr>
          <w:rFonts w:ascii="GHEA Grapalat" w:hAnsi="GHEA Grapalat" w:cs="Sylfaen"/>
          <w:sz w:val="20"/>
          <w:szCs w:val="20"/>
        </w:rPr>
        <w:t>պարտավորեցնելու</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6E5207" w:rsidRDefault="006E5207" w:rsidP="0069073C">
      <w:pPr>
        <w:pStyle w:val="NormalWeb"/>
        <w:shd w:val="clear" w:color="auto" w:fill="FFFFFF"/>
        <w:spacing w:before="0" w:beforeAutospacing="0" w:after="0" w:afterAutospacing="0"/>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11"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11"/>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ru-RU"/>
        </w:rPr>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6E5207" w:rsidRDefault="006E5207" w:rsidP="0069073C">
      <w:pPr>
        <w:jc w:val="both"/>
        <w:rPr>
          <w:rFonts w:ascii="GHEA Grapalat" w:hAnsi="GHEA Grapalat" w:cs="Sylfaen"/>
          <w:b/>
          <w:sz w:val="20"/>
          <w:szCs w:val="20"/>
          <w:lang w:val="es-ES"/>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lastRenderedPageBreak/>
        <w:t>ՄԱՍ</w:t>
      </w:r>
      <w:r>
        <w:rPr>
          <w:rFonts w:ascii="GHEA Grapalat" w:hAnsi="GHEA Grapalat"/>
          <w:b/>
          <w:szCs w:val="22"/>
          <w:lang w:val="af-ZA"/>
        </w:rPr>
        <w:t xml:space="preserve">  II</w:t>
      </w:r>
    </w:p>
    <w:p w:rsidR="006E5207" w:rsidRDefault="006E5207" w:rsidP="006E5207">
      <w:pPr>
        <w:pStyle w:val="BodyText"/>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6E5207" w:rsidRDefault="0069073C" w:rsidP="006E5207">
      <w:pPr>
        <w:pStyle w:val="BodyText"/>
        <w:ind w:right="-7"/>
        <w:jc w:val="center"/>
        <w:rPr>
          <w:rFonts w:ascii="GHEA Grapalat" w:hAnsi="GHEA Grapalat"/>
          <w:b/>
          <w:szCs w:val="22"/>
          <w:lang w:val="af-ZA"/>
        </w:rPr>
      </w:pPr>
      <w:r>
        <w:rPr>
          <w:rFonts w:ascii="GHEA Grapalat" w:hAnsi="GHEA Grapalat" w:cs="Sylfaen"/>
          <w:b/>
          <w:szCs w:val="22"/>
          <w:lang w:val="ru-RU"/>
        </w:rPr>
        <w:t>Գ</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Շ</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Հ</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Ր</w:t>
      </w:r>
      <w:r w:rsidRPr="0069073C">
        <w:rPr>
          <w:rFonts w:ascii="GHEA Grapalat" w:hAnsi="GHEA Grapalat" w:cs="Sylfaen"/>
          <w:b/>
          <w:szCs w:val="22"/>
          <w:lang w:val="af-ZA"/>
        </w:rPr>
        <w:t xml:space="preserve"> </w:t>
      </w:r>
      <w:r>
        <w:rPr>
          <w:rFonts w:ascii="GHEA Grapalat" w:hAnsi="GHEA Grapalat" w:cs="Sylfaen"/>
          <w:b/>
          <w:szCs w:val="22"/>
          <w:lang w:val="ru-RU"/>
        </w:rPr>
        <w:t>Ց</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006E5207">
        <w:rPr>
          <w:rFonts w:ascii="GHEA Grapalat" w:hAnsi="GHEA Grapalat"/>
          <w:b/>
          <w:szCs w:val="22"/>
          <w:lang w:val="af-ZA"/>
        </w:rPr>
        <w:t xml:space="preserve">   </w:t>
      </w:r>
      <w:r w:rsidR="006E5207">
        <w:rPr>
          <w:rFonts w:ascii="GHEA Grapalat" w:hAnsi="GHEA Grapalat" w:cs="Sylfaen"/>
          <w:b/>
          <w:szCs w:val="22"/>
          <w:lang w:val="es-ES"/>
        </w:rPr>
        <w:t>Հ</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Յ</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Ը</w:t>
      </w:r>
      <w:r w:rsidR="006E5207">
        <w:rPr>
          <w:rFonts w:ascii="GHEA Grapalat" w:hAnsi="GHEA Grapalat"/>
          <w:b/>
          <w:szCs w:val="22"/>
          <w:lang w:val="af-ZA"/>
        </w:rPr>
        <w:t xml:space="preserve">   </w:t>
      </w:r>
      <w:r w:rsidR="006E5207">
        <w:rPr>
          <w:rFonts w:ascii="GHEA Grapalat" w:hAnsi="GHEA Grapalat" w:cs="Sylfaen"/>
          <w:b/>
          <w:szCs w:val="22"/>
          <w:lang w:val="es-ES"/>
        </w:rPr>
        <w:t>Պ</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Ր</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Ս</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Ե</w:t>
      </w:r>
      <w:r w:rsidR="006E5207">
        <w:rPr>
          <w:rFonts w:ascii="GHEA Grapalat" w:hAnsi="GHEA Grapalat"/>
          <w:b/>
          <w:szCs w:val="22"/>
          <w:lang w:val="af-ZA"/>
        </w:rPr>
        <w:t xml:space="preserve"> </w:t>
      </w:r>
      <w:r w:rsidR="006E5207">
        <w:rPr>
          <w:rFonts w:ascii="GHEA Grapalat" w:hAnsi="GHEA Grapalat" w:cs="Sylfaen"/>
          <w:b/>
          <w:szCs w:val="22"/>
          <w:lang w:val="es-ES"/>
        </w:rPr>
        <w:t>Լ</w:t>
      </w:r>
      <w:r w:rsidR="006E5207">
        <w:rPr>
          <w:rFonts w:ascii="GHEA Grapalat" w:hAnsi="GHEA Grapalat"/>
          <w:b/>
          <w:szCs w:val="22"/>
          <w:lang w:val="af-ZA"/>
        </w:rPr>
        <w:t xml:space="preserve"> </w:t>
      </w:r>
      <w:r w:rsidR="006E5207">
        <w:rPr>
          <w:rFonts w:ascii="GHEA Grapalat" w:hAnsi="GHEA Grapalat" w:cs="Sylfaen"/>
          <w:b/>
          <w:szCs w:val="22"/>
          <w:lang w:val="es-ES"/>
        </w:rPr>
        <w:t>ՈՒ</w:t>
      </w:r>
    </w:p>
    <w:p w:rsidR="006E5207" w:rsidRDefault="006E5207" w:rsidP="006E5207">
      <w:pPr>
        <w:ind w:firstLine="567"/>
        <w:jc w:val="center"/>
        <w:rPr>
          <w:rFonts w:ascii="GHEA Grapalat" w:hAnsi="GHEA Grapalat"/>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rsidR="006E5207" w:rsidRDefault="006E5207" w:rsidP="006E5207">
      <w:pPr>
        <w:ind w:firstLine="567"/>
        <w:jc w:val="both"/>
        <w:rPr>
          <w:rFonts w:ascii="GHEA Grapalat" w:hAnsi="GHEA Grapalat"/>
          <w:szCs w:val="22"/>
          <w:lang w:val="af-ZA"/>
        </w:rPr>
      </w:pPr>
      <w:r>
        <w:rPr>
          <w:rFonts w:ascii="GHEA Grapalat" w:hAnsi="GHEA Grapalat"/>
          <w:szCs w:val="22"/>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rsidR="006E5207" w:rsidRDefault="006E5207" w:rsidP="006E5207">
      <w:pPr>
        <w:ind w:firstLine="720"/>
        <w:jc w:val="center"/>
        <w:rPr>
          <w:rFonts w:ascii="GHEA Grapalat" w:hAnsi="GHEA Grapalat"/>
          <w:szCs w:val="22"/>
          <w:lang w:val="af-ZA"/>
        </w:rPr>
      </w:pPr>
    </w:p>
    <w:p w:rsidR="006E5207" w:rsidRDefault="006E5207" w:rsidP="0069073C">
      <w:pPr>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6E5207" w:rsidRDefault="006E5207" w:rsidP="0069073C">
      <w:pPr>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rPr>
        <w:t>ամբողջական նկարագիրը</w:t>
      </w:r>
      <w:r>
        <w:rPr>
          <w:rFonts w:ascii="GHEA Grapalat" w:hAnsi="GHEA Grapalat"/>
          <w:sz w:val="20"/>
          <w:szCs w:val="20"/>
          <w:lang w:val="es-ES"/>
        </w:rPr>
        <w:t xml:space="preserve">` </w:t>
      </w:r>
      <w:r>
        <w:rPr>
          <w:rFonts w:ascii="GHEA Grapalat" w:hAnsi="GHEA Grapalat"/>
          <w:sz w:val="20"/>
          <w:szCs w:val="20"/>
        </w:rPr>
        <w:t>համաձայն</w:t>
      </w:r>
      <w:r>
        <w:rPr>
          <w:rFonts w:ascii="GHEA Grapalat" w:hAnsi="GHEA Grapalat"/>
          <w:sz w:val="20"/>
          <w:szCs w:val="20"/>
          <w:lang w:val="es-ES"/>
        </w:rPr>
        <w:t xml:space="preserve"> </w:t>
      </w:r>
      <w:r>
        <w:rPr>
          <w:rFonts w:ascii="GHEA Grapalat" w:hAnsi="GHEA Grapalat"/>
          <w:sz w:val="20"/>
          <w:szCs w:val="20"/>
        </w:rPr>
        <w:t>հավելված</w:t>
      </w:r>
      <w:r>
        <w:rPr>
          <w:rFonts w:ascii="GHEA Grapalat" w:hAnsi="GHEA Grapalat"/>
          <w:sz w:val="20"/>
          <w:szCs w:val="20"/>
          <w:lang w:val="es-ES"/>
        </w:rPr>
        <w:t xml:space="preserve"> N 1.1-</w:t>
      </w:r>
      <w:r>
        <w:rPr>
          <w:rFonts w:ascii="GHEA Grapalat" w:hAnsi="GHEA Grapalat"/>
          <w:sz w:val="20"/>
          <w:szCs w:val="20"/>
        </w:rPr>
        <w:t>ի</w:t>
      </w:r>
      <w:r>
        <w:rPr>
          <w:rFonts w:ascii="GHEA Grapalat" w:hAnsi="GHEA Grapalat" w:cs="Sylfaen"/>
          <w:sz w:val="20"/>
          <w:lang w:val="es-ES"/>
        </w:rPr>
        <w:t>.</w:t>
      </w:r>
    </w:p>
    <w:p w:rsidR="006E5207" w:rsidRDefault="006E5207" w:rsidP="0069073C">
      <w:pPr>
        <w:pStyle w:val="norm"/>
        <w:spacing w:line="276" w:lineRule="auto"/>
        <w:ind w:firstLine="0"/>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FootnoteReference"/>
          <w:rFonts w:ascii="GHEA Grapalat" w:hAnsi="GHEA Grapalat" w:cs="Sylfaen"/>
          <w:color w:val="FFFFFF"/>
          <w:sz w:val="20"/>
          <w:szCs w:val="24"/>
          <w:lang w:val="af-ZA" w:eastAsia="en-US"/>
        </w:rPr>
        <w:footnoteReference w:id="8"/>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rsidR="006E5207" w:rsidRDefault="006E5207" w:rsidP="006E5207">
      <w:pPr>
        <w:jc w:val="center"/>
        <w:rPr>
          <w:rFonts w:ascii="GHEA Grapalat" w:hAnsi="GHEA Grapalat" w:cs="Sylfaen"/>
          <w:b/>
          <w:sz w:val="20"/>
          <w:lang w:val="es-ES"/>
        </w:rPr>
      </w:pPr>
    </w:p>
    <w:p w:rsidR="006E5207" w:rsidRDefault="006E5207" w:rsidP="0069073C">
      <w:pPr>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0069073C">
        <w:rPr>
          <w:rFonts w:ascii="GHEA Grapalat" w:hAnsi="GHEA Grapalat"/>
          <w:sz w:val="20"/>
          <w:szCs w:val="20"/>
          <w:lang w:val="es-ES"/>
        </w:rPr>
        <w:t xml:space="preserve">2 </w:t>
      </w:r>
      <w:r w:rsidR="0069073C" w:rsidRPr="0069073C">
        <w:rPr>
          <w:rFonts w:ascii="GHEA Grapalat" w:hAnsi="GHEA Grapalat"/>
          <w:sz w:val="20"/>
          <w:szCs w:val="20"/>
          <w:lang w:val="es-ES"/>
        </w:rPr>
        <w:t>/</w:t>
      </w:r>
      <w:r w:rsidR="0069073C">
        <w:rPr>
          <w:rFonts w:ascii="GHEA Grapalat" w:hAnsi="GHEA Grapalat"/>
          <w:sz w:val="20"/>
          <w:szCs w:val="20"/>
          <w:lang w:val="ru-RU"/>
        </w:rPr>
        <w:t>երկու</w:t>
      </w:r>
      <w:r w:rsidR="0069073C" w:rsidRPr="0069073C">
        <w:rPr>
          <w:rFonts w:ascii="GHEA Grapalat" w:hAnsi="GHEA Grapalat"/>
          <w:sz w:val="20"/>
          <w:szCs w:val="20"/>
          <w:lang w:val="es-ES"/>
        </w:rPr>
        <w:t>/</w:t>
      </w:r>
      <w:r>
        <w:rPr>
          <w:rFonts w:ascii="GHEA Grapalat" w:hAnsi="GHEA Grapalat"/>
          <w:sz w:val="20"/>
          <w:szCs w:val="20"/>
          <w:lang w:val="es-ES"/>
        </w:rPr>
        <w:t>_</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6E5207" w:rsidRDefault="006E5207" w:rsidP="006E5207">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r>
        <w:rPr>
          <w:rFonts w:ascii="GHEA Grapalat" w:hAnsi="GHEA Grapalat" w:cs="Sylfaen"/>
          <w:b/>
          <w:sz w:val="20"/>
          <w:lang w:val="es-ES"/>
        </w:rPr>
        <w:lastRenderedPageBreak/>
        <w:tab/>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6E5207" w:rsidRDefault="001A28B0" w:rsidP="006E5207">
      <w:pPr>
        <w:pStyle w:val="BodyTextIndent3"/>
        <w:spacing w:line="240" w:lineRule="auto"/>
        <w:jc w:val="right"/>
        <w:rPr>
          <w:rFonts w:ascii="GHEA Grapalat" w:hAnsi="GHEA Grapalat" w:cs="Arial"/>
          <w:b/>
          <w:lang w:val="es-ES"/>
        </w:rPr>
      </w:pPr>
      <w:r>
        <w:rPr>
          <w:rFonts w:ascii="GHEA Grapalat" w:hAnsi="GHEA Grapalat"/>
          <w:lang w:val="af-ZA"/>
        </w:rPr>
        <w:t>ԱՄ</w:t>
      </w:r>
      <w:r w:rsidR="009F7E17">
        <w:rPr>
          <w:rFonts w:ascii="GHEA Grapalat" w:hAnsi="GHEA Grapalat"/>
        </w:rPr>
        <w:t>ԱԳ</w:t>
      </w:r>
      <w:r w:rsidR="0069073C" w:rsidRPr="0069073C">
        <w:rPr>
          <w:rFonts w:ascii="GHEA Grapalat" w:hAnsi="GHEA Grapalat"/>
          <w:lang w:val="af-ZA"/>
        </w:rPr>
        <w:t>Դ</w:t>
      </w:r>
      <w:r w:rsidR="009F7E17">
        <w:rPr>
          <w:rFonts w:ascii="GHEA Grapalat" w:hAnsi="GHEA Grapalat"/>
          <w:lang w:val="af-ZA"/>
        </w:rPr>
        <w:t>3-ԳՀԱՊՁԲ-20</w:t>
      </w:r>
      <w:r w:rsidR="0069073C" w:rsidRPr="0069073C">
        <w:rPr>
          <w:rFonts w:ascii="GHEA Grapalat" w:hAnsi="GHEA Grapalat"/>
          <w:lang w:val="af-ZA"/>
        </w:rPr>
        <w:t>/</w:t>
      </w:r>
      <w:r w:rsidR="003A4EEB">
        <w:rPr>
          <w:rFonts w:ascii="GHEA Grapalat" w:hAnsi="GHEA Grapalat"/>
          <w:lang w:val="af-ZA"/>
        </w:rPr>
        <w:t>2</w:t>
      </w:r>
      <w:r w:rsidR="0069073C" w:rsidRPr="0069073C">
        <w:rPr>
          <w:rFonts w:ascii="GHEA Grapalat" w:hAnsi="GHEA Grapalat" w:cs="Sylfaen"/>
          <w:b/>
          <w:lang w:val="es-ES"/>
        </w:rPr>
        <w:t xml:space="preserve"> </w:t>
      </w:r>
      <w:r w:rsidR="006E5207">
        <w:rPr>
          <w:rFonts w:ascii="GHEA Grapalat" w:hAnsi="GHEA Grapalat" w:cs="Sylfaen"/>
          <w:b/>
          <w:lang w:val="es-ES"/>
        </w:rPr>
        <w:t>ծածկագրով</w:t>
      </w:r>
    </w:p>
    <w:p w:rsidR="006E5207" w:rsidRDefault="0069073C" w:rsidP="006E5207">
      <w:pPr>
        <w:pStyle w:val="BodyTextIndent3"/>
        <w:spacing w:line="240" w:lineRule="auto"/>
        <w:jc w:val="right"/>
        <w:rPr>
          <w:rFonts w:ascii="GHEA Grapalat" w:hAnsi="GHEA Grapalat" w:cs="Arial"/>
          <w:b/>
          <w:lang w:val="es-ES"/>
        </w:rPr>
      </w:pPr>
      <w:r>
        <w:rPr>
          <w:rFonts w:ascii="GHEA Grapalat" w:hAnsi="GHEA Grapalat" w:cs="Sylfaen"/>
          <w:b/>
          <w:lang w:val="ru-RU"/>
        </w:rPr>
        <w:t>Գնանշման</w:t>
      </w:r>
      <w:r w:rsidRPr="0069073C">
        <w:rPr>
          <w:rFonts w:ascii="GHEA Grapalat" w:hAnsi="GHEA Grapalat" w:cs="Sylfaen"/>
          <w:b/>
          <w:lang w:val="es-ES"/>
        </w:rPr>
        <w:t xml:space="preserve"> </w:t>
      </w:r>
      <w:r>
        <w:rPr>
          <w:rFonts w:ascii="GHEA Grapalat" w:hAnsi="GHEA Grapalat" w:cs="Sylfaen"/>
          <w:b/>
          <w:lang w:val="ru-RU"/>
        </w:rPr>
        <w:t>հարցման</w:t>
      </w:r>
      <w:r w:rsidRPr="0069073C">
        <w:rPr>
          <w:rFonts w:ascii="GHEA Grapalat" w:hAnsi="GHEA Grapalat" w:cs="Sylfaen"/>
          <w:b/>
          <w:lang w:val="es-ES"/>
        </w:rPr>
        <w:t xml:space="preserve"> </w:t>
      </w:r>
      <w:r w:rsidR="006E5207">
        <w:rPr>
          <w:rFonts w:ascii="GHEA Grapalat" w:hAnsi="GHEA Grapalat" w:cs="Arial"/>
          <w:b/>
          <w:lang w:val="es-ES"/>
        </w:rPr>
        <w:t xml:space="preserve"> </w:t>
      </w:r>
      <w:r w:rsidR="006E5207">
        <w:rPr>
          <w:rFonts w:ascii="GHEA Grapalat" w:hAnsi="GHEA Grapalat" w:cs="Sylfaen"/>
          <w:b/>
          <w:lang w:val="es-ES"/>
        </w:rPr>
        <w:t>հրավերի</w:t>
      </w:r>
    </w:p>
    <w:p w:rsidR="006E5207" w:rsidRDefault="006E5207" w:rsidP="006E5207">
      <w:pPr>
        <w:jc w:val="center"/>
        <w:rPr>
          <w:rFonts w:ascii="GHEA Grapalat" w:hAnsi="GHEA Grapalat" w:cs="Sylfaen"/>
          <w:b/>
          <w:lang w:val="es-ES"/>
        </w:rPr>
      </w:pPr>
    </w:p>
    <w:p w:rsidR="006E5207" w:rsidRDefault="006E5207" w:rsidP="006E5207">
      <w:pPr>
        <w:jc w:val="center"/>
        <w:rPr>
          <w:rFonts w:ascii="GHEA Grapalat" w:hAnsi="GHEA Grapalat" w:cs="Arial"/>
          <w:b/>
          <w:lang w:val="es-ES"/>
        </w:rPr>
      </w:pPr>
      <w:r>
        <w:rPr>
          <w:rFonts w:ascii="GHEA Grapalat" w:hAnsi="GHEA Grapalat" w:cs="Sylfaen"/>
          <w:b/>
          <w:lang w:val="es-ES"/>
        </w:rPr>
        <w:t>ԴԻՄՈՒՄՀԱՅՏԱՐԱՐՈՒԹՅՈՒՆ*</w:t>
      </w:r>
    </w:p>
    <w:p w:rsidR="006E5207" w:rsidRDefault="00065381" w:rsidP="006E5207">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006E5207">
        <w:rPr>
          <w:rFonts w:ascii="GHEA Grapalat" w:hAnsi="GHEA Grapalat" w:cs="Sylfaen"/>
          <w:color w:val="auto"/>
          <w:sz w:val="24"/>
          <w:szCs w:val="24"/>
          <w:lang w:val="es-ES"/>
        </w:rPr>
        <w:t xml:space="preserve"> մասնակցելու</w:t>
      </w:r>
      <w:r w:rsidR="006E5207">
        <w:rPr>
          <w:rFonts w:ascii="GHEA Grapalat" w:hAnsi="GHEA Grapalat" w:cs="Arial"/>
          <w:color w:val="auto"/>
          <w:sz w:val="24"/>
          <w:szCs w:val="24"/>
          <w:lang w:val="es-ES"/>
        </w:rPr>
        <w:t xml:space="preserve">  </w:t>
      </w:r>
    </w:p>
    <w:p w:rsidR="006E5207" w:rsidRDefault="006E5207" w:rsidP="006E5207">
      <w:pPr>
        <w:rPr>
          <w:lang w:val="es-ES" w:eastAsia="ru-RU"/>
        </w:rPr>
      </w:pPr>
    </w:p>
    <w:p w:rsidR="006E5207" w:rsidRDefault="006E5207" w:rsidP="006E5207">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6E5207" w:rsidRDefault="006E5207" w:rsidP="006E52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9073C" w:rsidP="006E520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6E5207">
        <w:rPr>
          <w:rFonts w:ascii="GHEA Grapalat" w:hAnsi="GHEA Grapalat"/>
          <w:sz w:val="22"/>
          <w:szCs w:val="22"/>
          <w:lang w:val="es-ES"/>
        </w:rPr>
        <w:t>-</w:t>
      </w:r>
      <w:r w:rsidR="006E5207">
        <w:rPr>
          <w:rFonts w:ascii="GHEA Grapalat" w:hAnsi="GHEA Grapalat" w:cs="Sylfaen"/>
          <w:sz w:val="20"/>
          <w:szCs w:val="20"/>
          <w:lang w:val="es-ES"/>
        </w:rPr>
        <w:t>ի կողմից</w:t>
      </w:r>
      <w:r w:rsidRPr="00FA1819">
        <w:rPr>
          <w:rFonts w:ascii="GHEA Grapalat" w:hAnsi="GHEA Grapalat"/>
          <w:sz w:val="22"/>
          <w:szCs w:val="22"/>
          <w:u w:val="single"/>
          <w:lang w:val="es-ES"/>
        </w:rPr>
        <w:t xml:space="preserve"> </w:t>
      </w:r>
      <w:r w:rsidR="009F7E17">
        <w:rPr>
          <w:rFonts w:ascii="GHEA Grapalat" w:hAnsi="GHEA Grapalat"/>
          <w:lang w:val="af-ZA"/>
        </w:rPr>
        <w:t>ԱՄ</w:t>
      </w:r>
      <w:r w:rsidR="009F7E17">
        <w:rPr>
          <w:rFonts w:ascii="GHEA Grapalat" w:hAnsi="GHEA Grapalat"/>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3A4EEB">
        <w:rPr>
          <w:rFonts w:ascii="GHEA Grapalat" w:hAnsi="GHEA Grapalat"/>
          <w:lang w:val="af-ZA"/>
        </w:rPr>
        <w:t>2</w:t>
      </w:r>
      <w:r w:rsidR="009F7E17" w:rsidRPr="0069073C">
        <w:rPr>
          <w:rFonts w:ascii="GHEA Grapalat" w:hAnsi="GHEA Grapalat" w:cs="Sylfaen"/>
          <w:b/>
          <w:lang w:val="es-ES"/>
        </w:rPr>
        <w:t xml:space="preserve"> </w:t>
      </w:r>
      <w:r w:rsidR="006E5207">
        <w:rPr>
          <w:rFonts w:ascii="GHEA Grapalat" w:hAnsi="GHEA Grapalat" w:cs="Sylfaen"/>
          <w:sz w:val="20"/>
          <w:szCs w:val="20"/>
          <w:lang w:val="es-ES"/>
        </w:rPr>
        <w:t>ծածկագրով հայտարարված</w:t>
      </w:r>
    </w:p>
    <w:p w:rsidR="006E5207" w:rsidRDefault="006E5207" w:rsidP="006E5207">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6E5207" w:rsidRDefault="0069073C" w:rsidP="006E5207">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69073C">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69073C">
        <w:rPr>
          <w:rFonts w:ascii="GHEA Grapalat" w:hAnsi="GHEA Grapalat" w:cs="Sylfaen"/>
          <w:sz w:val="20"/>
          <w:szCs w:val="20"/>
          <w:lang w:val="es-ES"/>
        </w:rPr>
        <w:t xml:space="preserve"> </w:t>
      </w:r>
      <w:r w:rsidR="006E5207">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6E5207">
        <w:rPr>
          <w:rFonts w:ascii="GHEA Grapalat" w:hAnsi="GHEA Grapalat"/>
          <w:u w:val="single"/>
          <w:lang w:val="es-ES"/>
        </w:rPr>
        <w:t xml:space="preserve">  </w:t>
      </w:r>
      <w:r w:rsidR="006E5207">
        <w:rPr>
          <w:rFonts w:ascii="GHEA Grapalat" w:hAnsi="GHEA Grapalat" w:cs="Sylfaen"/>
          <w:sz w:val="20"/>
          <w:szCs w:val="20"/>
          <w:lang w:val="es-ES"/>
        </w:rPr>
        <w:t xml:space="preserve"> չափաբաժնին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չափաբաժիններին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և</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 xml:space="preserve">հրավերի </w:t>
      </w:r>
    </w:p>
    <w:p w:rsidR="006E5207" w:rsidRDefault="006E5207" w:rsidP="006E5207">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6E5207" w:rsidRDefault="006E5207" w:rsidP="006E5207">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6E5207" w:rsidRDefault="006E5207" w:rsidP="006E5207">
      <w:pPr>
        <w:jc w:val="both"/>
        <w:rPr>
          <w:rFonts w:ascii="GHEA Grapalat" w:hAnsi="GHEA Grapalat"/>
          <w:sz w:val="12"/>
          <w:szCs w:val="12"/>
          <w:u w:val="single"/>
          <w:lang w:val="es-ES"/>
        </w:rPr>
      </w:pPr>
    </w:p>
    <w:p w:rsidR="006E5207" w:rsidRDefault="006E5207" w:rsidP="006E5207">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6E5207" w:rsidRDefault="006E5207" w:rsidP="006E520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6E5207" w:rsidRDefault="006E5207" w:rsidP="006E5207">
      <w:pPr>
        <w:jc w:val="both"/>
        <w:rPr>
          <w:rFonts w:ascii="GHEA Grapalat" w:hAnsi="GHEA Grapalat" w:cs="Sylfaen"/>
          <w:sz w:val="20"/>
          <w:szCs w:val="20"/>
          <w:lang w:val="es-ES"/>
        </w:rPr>
      </w:pP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6E5207" w:rsidRDefault="006E5207" w:rsidP="006E5207">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E5207" w:rsidP="006E5207">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6E5207" w:rsidRDefault="006E5207" w:rsidP="006E5207">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6E5207" w:rsidRDefault="006E5207" w:rsidP="006E5207">
      <w:pPr>
        <w:jc w:val="both"/>
        <w:rPr>
          <w:rFonts w:ascii="GHEA Grapalat" w:hAnsi="GHEA Grapalat" w:cs="Arial"/>
          <w:vertAlign w:val="superscript"/>
          <w:lang w:val="es-ES"/>
        </w:rPr>
      </w:pPr>
    </w:p>
    <w:p w:rsidR="006E5207" w:rsidRDefault="006E5207" w:rsidP="006E5207">
      <w:pPr>
        <w:jc w:val="both"/>
        <w:rPr>
          <w:rFonts w:ascii="GHEA Grapalat" w:hAnsi="GHEA Grapalat"/>
          <w:sz w:val="22"/>
          <w:szCs w:val="22"/>
          <w:lang w:val="es-ES"/>
        </w:rPr>
      </w:pPr>
    </w:p>
    <w:p w:rsidR="006E5207" w:rsidRDefault="006E5207" w:rsidP="006E5207">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E5207" w:rsidRDefault="006E5207" w:rsidP="006E5207">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6E5207" w:rsidRDefault="006E5207" w:rsidP="006E5207">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6E5207" w:rsidRDefault="006E5207" w:rsidP="006E5207">
      <w:pPr>
        <w:jc w:val="right"/>
        <w:rPr>
          <w:rFonts w:ascii="GHEA Grapalat" w:hAnsi="GHEA Grapalat"/>
          <w:sz w:val="10"/>
          <w:szCs w:val="10"/>
          <w:lang w:val="hy-AM"/>
        </w:rPr>
      </w:pPr>
    </w:p>
    <w:p w:rsidR="006E5207" w:rsidRDefault="006E5207" w:rsidP="006E5207">
      <w:pPr>
        <w:ind w:firstLine="708"/>
        <w:jc w:val="both"/>
        <w:rPr>
          <w:rFonts w:ascii="GHEA Grapalat" w:hAnsi="GHEA Grapalat" w:cs="Arial"/>
          <w:sz w:val="20"/>
          <w:szCs w:val="2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6E5207" w:rsidRDefault="006E5207" w:rsidP="006E5207">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rsidR="006E5207" w:rsidRDefault="006E5207" w:rsidP="006E5207">
      <w:pPr>
        <w:ind w:firstLine="709"/>
        <w:rPr>
          <w:rFonts w:ascii="GHEA Grapalat" w:hAnsi="GHEA Grapalat" w:cs="Arial"/>
          <w:sz w:val="20"/>
          <w:szCs w:val="20"/>
          <w:lang w:val="hy-AM"/>
        </w:rPr>
      </w:pPr>
    </w:p>
    <w:p w:rsidR="006E5207" w:rsidRDefault="006E5207" w:rsidP="006E5207">
      <w:pPr>
        <w:ind w:firstLine="709"/>
        <w:jc w:val="both"/>
        <w:rPr>
          <w:rFonts w:ascii="GHEA Grapalat" w:hAnsi="GHEA Grapalat" w:cs="Arial"/>
          <w:sz w:val="20"/>
          <w:szCs w:val="20"/>
          <w:lang w:val="hy-AM"/>
        </w:rPr>
      </w:pPr>
    </w:p>
    <w:p w:rsidR="006E5207" w:rsidRDefault="006E5207" w:rsidP="006E5207">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6E5207" w:rsidRDefault="006E5207" w:rsidP="006E5207">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6E5207" w:rsidRDefault="006E5207" w:rsidP="006E5207">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9F7E17">
        <w:rPr>
          <w:rFonts w:ascii="GHEA Grapalat" w:hAnsi="GHEA Grapalat"/>
          <w:lang w:val="af-ZA"/>
        </w:rPr>
        <w:t>ԱՄ</w:t>
      </w:r>
      <w:r w:rsidR="009F7E17">
        <w:rPr>
          <w:rFonts w:ascii="GHEA Grapalat" w:hAnsi="GHEA Grapalat"/>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3A4EEB">
        <w:rPr>
          <w:rFonts w:ascii="GHEA Grapalat" w:hAnsi="GHEA Grapalat"/>
          <w:lang w:val="af-ZA"/>
        </w:rPr>
        <w:t>2</w:t>
      </w:r>
      <w:r w:rsidR="009F7E17" w:rsidRPr="0069073C">
        <w:rPr>
          <w:rFonts w:ascii="GHEA Grapalat" w:hAnsi="GHEA Grapalat" w:cs="Sylfaen"/>
          <w:b/>
          <w:lang w:val="es-ES"/>
        </w:rPr>
        <w:t xml:space="preserve"> </w:t>
      </w: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6E5207" w:rsidRDefault="006E5207" w:rsidP="006E5207">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9F7E17">
        <w:rPr>
          <w:rFonts w:ascii="GHEA Grapalat" w:hAnsi="GHEA Grapalat"/>
          <w:lang w:val="af-ZA"/>
        </w:rPr>
        <w:t>ԱՄ</w:t>
      </w:r>
      <w:r w:rsidR="009F7E17" w:rsidRPr="009F7E17">
        <w:rPr>
          <w:rFonts w:ascii="GHEA Grapalat" w:hAnsi="GHEA Grapalat"/>
          <w:lang w:val="hy-AM"/>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3A4EEB">
        <w:rPr>
          <w:rFonts w:ascii="GHEA Grapalat" w:hAnsi="GHEA Grapalat"/>
          <w:lang w:val="af-ZA"/>
        </w:rPr>
        <w:t>2</w:t>
      </w:r>
      <w:r w:rsidR="009F7E17" w:rsidRPr="0069073C">
        <w:rPr>
          <w:rFonts w:ascii="GHEA Grapalat" w:hAnsi="GHEA Grapalat" w:cs="Sylfaen"/>
          <w:b/>
          <w:lang w:val="es-ES"/>
        </w:rPr>
        <w:t xml:space="preserve"> </w:t>
      </w:r>
      <w:r>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rsidR="006E5207" w:rsidRDefault="006E5207" w:rsidP="006E5207">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Default="006E5207" w:rsidP="006E5207">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6E5207" w:rsidRDefault="006E5207" w:rsidP="006E520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6E5207" w:rsidRDefault="006E5207" w:rsidP="006E520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Default="006E5207" w:rsidP="006E5207">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lastRenderedPageBreak/>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E5207" w:rsidRPr="002E2E72"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6E5207" w:rsidRPr="002E2E72"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r w:rsidR="006E5207" w:rsidRPr="002E2E72"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r w:rsidR="006E5207" w:rsidRPr="002E2E72"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bl>
    <w:p w:rsidR="006E5207" w:rsidRDefault="006E5207" w:rsidP="006E5207">
      <w:pPr>
        <w:jc w:val="right"/>
        <w:rPr>
          <w:rFonts w:ascii="GHEA Grapalat" w:hAnsi="GHEA Grapalat"/>
          <w:sz w:val="10"/>
          <w:szCs w:val="10"/>
          <w:lang w:val="es-ES"/>
        </w:rPr>
      </w:pPr>
    </w:p>
    <w:p w:rsidR="006E5207" w:rsidRDefault="006E5207" w:rsidP="006E5207">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6E5207" w:rsidRDefault="006E5207" w:rsidP="006E5207">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6E5207" w:rsidRDefault="006E5207" w:rsidP="006E5207">
      <w:pPr>
        <w:ind w:firstLine="708"/>
        <w:jc w:val="both"/>
        <w:rPr>
          <w:rFonts w:ascii="GHEA Grapalat" w:hAnsi="GHEA Grapalat"/>
          <w:sz w:val="20"/>
          <w:lang w:val="es-ES"/>
        </w:rPr>
      </w:pPr>
    </w:p>
    <w:p w:rsidR="006E5207" w:rsidRDefault="006E5207" w:rsidP="006E5207">
      <w:pPr>
        <w:ind w:firstLine="708"/>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6E5207" w:rsidRDefault="006E5207" w:rsidP="006E5207">
      <w:pPr>
        <w:jc w:val="both"/>
        <w:rPr>
          <w:rFonts w:ascii="GHEA Grapalat" w:hAnsi="GHEA Grapalat" w:cs="Arial"/>
          <w:sz w:val="20"/>
          <w:vertAlign w:val="superscript"/>
          <w:lang w:val="es-ES"/>
        </w:rPr>
      </w:pPr>
    </w:p>
    <w:p w:rsidR="006E5207" w:rsidRDefault="006E5207" w:rsidP="006E5207">
      <w:pPr>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FootnoteReference"/>
          <w:rFonts w:ascii="GHEA Grapalat" w:hAnsi="GHEA Grapalat" w:cs="Arial"/>
          <w:color w:val="FFFFFF"/>
          <w:sz w:val="20"/>
          <w:lang w:val="hy-AM"/>
        </w:rPr>
        <w:footnoteReference w:id="9"/>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rsidR="006E5207" w:rsidRDefault="006E5207" w:rsidP="006E5207">
      <w:pPr>
        <w:pStyle w:val="Heading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6E5207" w:rsidRDefault="009F7E17" w:rsidP="006E5207">
      <w:pPr>
        <w:pStyle w:val="BodyTextIndent3"/>
        <w:spacing w:line="240" w:lineRule="auto"/>
        <w:jc w:val="right"/>
        <w:rPr>
          <w:rFonts w:ascii="GHEA Grapalat" w:hAnsi="GHEA Grapalat" w:cs="Arial"/>
          <w:b/>
          <w:lang w:val="hy-AM"/>
        </w:rPr>
      </w:pPr>
      <w:r>
        <w:rPr>
          <w:rFonts w:ascii="GHEA Grapalat" w:hAnsi="GHEA Grapalat"/>
          <w:lang w:val="af-ZA"/>
        </w:rPr>
        <w:t>ԱՄ</w:t>
      </w:r>
      <w:r w:rsidRPr="002F129E">
        <w:rPr>
          <w:rFonts w:ascii="GHEA Grapalat" w:hAnsi="GHEA Grapalat"/>
          <w:lang w:val="hy-AM"/>
        </w:rPr>
        <w:t>ԱԳ</w:t>
      </w:r>
      <w:r w:rsidRPr="0069073C">
        <w:rPr>
          <w:rFonts w:ascii="GHEA Grapalat" w:hAnsi="GHEA Grapalat"/>
          <w:lang w:val="af-ZA"/>
        </w:rPr>
        <w:t>Դ</w:t>
      </w:r>
      <w:r>
        <w:rPr>
          <w:rFonts w:ascii="GHEA Grapalat" w:hAnsi="GHEA Grapalat"/>
          <w:lang w:val="af-ZA"/>
        </w:rPr>
        <w:t>3-ԳՀԱՊՁԲ-20</w:t>
      </w:r>
      <w:r w:rsidRPr="0069073C">
        <w:rPr>
          <w:rFonts w:ascii="GHEA Grapalat" w:hAnsi="GHEA Grapalat"/>
          <w:lang w:val="af-ZA"/>
        </w:rPr>
        <w:t>/</w:t>
      </w:r>
      <w:r>
        <w:rPr>
          <w:rFonts w:ascii="GHEA Grapalat" w:hAnsi="GHEA Grapalat"/>
          <w:lang w:val="af-ZA"/>
        </w:rPr>
        <w:t>1</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Heading3"/>
        <w:spacing w:line="240" w:lineRule="auto"/>
        <w:ind w:firstLine="567"/>
        <w:jc w:val="left"/>
        <w:rPr>
          <w:rFonts w:ascii="GHEA Grapalat" w:hAnsi="GHEA Grapalat"/>
          <w:b/>
          <w:lang w:val="hy-AM"/>
        </w:rPr>
      </w:pP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Heading3"/>
        <w:spacing w:line="240" w:lineRule="auto"/>
        <w:ind w:firstLine="567"/>
        <w:rPr>
          <w:rFonts w:ascii="GHEA Grapalat" w:hAnsi="GHEA Grapalat" w:cs="Arial"/>
          <w:lang w:val="es-ES"/>
        </w:rPr>
      </w:pPr>
    </w:p>
    <w:p w:rsidR="006E5207" w:rsidRDefault="006E5207"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sidR="009F7E17">
        <w:rPr>
          <w:rFonts w:ascii="GHEA Grapalat" w:hAnsi="GHEA Grapalat"/>
          <w:lang w:val="af-ZA"/>
        </w:rPr>
        <w:t>ԱՄ</w:t>
      </w:r>
      <w:r w:rsidR="009F7E17">
        <w:rPr>
          <w:rFonts w:ascii="GHEA Grapalat" w:hAnsi="GHEA Grapalat"/>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3A4EEB">
        <w:rPr>
          <w:rFonts w:ascii="GHEA Grapalat" w:hAnsi="GHEA Grapalat"/>
          <w:lang w:val="af-ZA"/>
        </w:rPr>
        <w:t>2</w:t>
      </w:r>
    </w:p>
    <w:p w:rsidR="006E5207"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sidR="0069073C" w:rsidRPr="0069073C">
        <w:rPr>
          <w:rFonts w:ascii="GHEA Grapalat" w:hAnsi="GHEA Grapalat" w:cs="Arial"/>
          <w:sz w:val="20"/>
          <w:szCs w:val="20"/>
          <w:lang w:val="es-ES"/>
        </w:rPr>
        <w:t xml:space="preserve"> </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Heading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bl>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6E5207" w:rsidRDefault="006E5207" w:rsidP="006E5207">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FootnoteText"/>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E5207" w:rsidRDefault="006E5207" w:rsidP="006E5207">
      <w:pPr>
        <w:pStyle w:val="BodyTextIndent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9F7E17" w:rsidP="006E5207">
      <w:pPr>
        <w:pStyle w:val="BodyTextIndent3"/>
        <w:spacing w:line="240" w:lineRule="auto"/>
        <w:jc w:val="right"/>
        <w:rPr>
          <w:rFonts w:ascii="GHEA Grapalat" w:hAnsi="GHEA Grapalat" w:cs="Arial"/>
          <w:b/>
          <w:lang w:val="hy-AM"/>
        </w:rPr>
      </w:pPr>
      <w:r>
        <w:rPr>
          <w:rFonts w:ascii="GHEA Grapalat" w:hAnsi="GHEA Grapalat"/>
          <w:lang w:val="af-ZA"/>
        </w:rPr>
        <w:t>ԱՄ</w:t>
      </w:r>
      <w:r w:rsidRPr="002F129E">
        <w:rPr>
          <w:rFonts w:ascii="GHEA Grapalat" w:hAnsi="GHEA Grapalat"/>
          <w:lang w:val="hy-AM"/>
        </w:rPr>
        <w:t>ԱԳ</w:t>
      </w:r>
      <w:r w:rsidRPr="0069073C">
        <w:rPr>
          <w:rFonts w:ascii="GHEA Grapalat" w:hAnsi="GHEA Grapalat"/>
          <w:lang w:val="af-ZA"/>
        </w:rPr>
        <w:t>Դ</w:t>
      </w:r>
      <w:r>
        <w:rPr>
          <w:rFonts w:ascii="GHEA Grapalat" w:hAnsi="GHEA Grapalat"/>
          <w:lang w:val="af-ZA"/>
        </w:rPr>
        <w:t>3-ԳՀԱՊՁԲ-20</w:t>
      </w:r>
      <w:r w:rsidRPr="0069073C">
        <w:rPr>
          <w:rFonts w:ascii="GHEA Grapalat" w:hAnsi="GHEA Grapalat"/>
          <w:lang w:val="af-ZA"/>
        </w:rPr>
        <w:t>/</w:t>
      </w:r>
      <w:r w:rsidR="003A4EEB">
        <w:rPr>
          <w:rFonts w:ascii="GHEA Grapalat" w:hAnsi="GHEA Grapalat"/>
          <w:lang w:val="af-ZA"/>
        </w:rPr>
        <w:t>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9F7E17">
        <w:rPr>
          <w:rFonts w:ascii="GHEA Grapalat" w:hAnsi="GHEA Grapalat"/>
          <w:lang w:val="af-ZA"/>
        </w:rPr>
        <w:t>ԱՄ</w:t>
      </w:r>
      <w:r w:rsidR="009F7E17" w:rsidRPr="009F7E17">
        <w:rPr>
          <w:rFonts w:ascii="GHEA Grapalat" w:hAnsi="GHEA Grapalat"/>
          <w:lang w:val="hy-AM"/>
        </w:rPr>
        <w:t>ԱԳ</w:t>
      </w:r>
      <w:r w:rsidR="009F7E17" w:rsidRPr="0069073C">
        <w:rPr>
          <w:rFonts w:ascii="GHEA Grapalat" w:hAnsi="GHEA Grapalat"/>
          <w:lang w:val="af-ZA"/>
        </w:rPr>
        <w:t>Դ</w:t>
      </w:r>
      <w:r w:rsidR="009F7E17">
        <w:rPr>
          <w:rFonts w:ascii="GHEA Grapalat" w:hAnsi="GHEA Grapalat"/>
          <w:lang w:val="af-ZA"/>
        </w:rPr>
        <w:t>3-ԳՀԱՊՁԲ-20</w:t>
      </w:r>
      <w:r w:rsidR="009F7E17" w:rsidRPr="0069073C">
        <w:rPr>
          <w:rFonts w:ascii="GHEA Grapalat" w:hAnsi="GHEA Grapalat"/>
          <w:lang w:val="af-ZA"/>
        </w:rPr>
        <w:t>/</w:t>
      </w:r>
      <w:r w:rsidR="003A4EEB">
        <w:rPr>
          <w:rFonts w:ascii="GHEA Grapalat" w:hAnsi="GHEA Grapalat"/>
          <w:lang w:val="af-ZA"/>
        </w:rPr>
        <w:t>2</w:t>
      </w:r>
      <w:r w:rsidR="009F7E17" w:rsidRPr="0069073C">
        <w:rPr>
          <w:rFonts w:ascii="GHEA Grapalat" w:hAnsi="GHEA Grapalat" w:cs="Sylfaen"/>
          <w:b/>
          <w:lang w:val="es-ES"/>
        </w:rPr>
        <w:t xml:space="preserve"> </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w:t>
      </w:r>
      <w:r w:rsidR="00065381">
        <w:rPr>
          <w:rFonts w:ascii="GHEA Grapalat" w:hAnsi="GHEA Grapalat" w:cs="Arial"/>
          <w:sz w:val="20"/>
          <w:szCs w:val="20"/>
          <w:lang w:val="es-ES"/>
        </w:rPr>
        <w:t xml:space="preserve">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 xml:space="preserve">                  </w:t>
      </w:r>
      <w:r w:rsidR="0069073C">
        <w:rPr>
          <w:rFonts w:ascii="GHEA Grapalat" w:hAnsi="GHEA Grapalat"/>
          <w:sz w:val="20"/>
          <w:u w:val="single"/>
          <w:lang w:val="hy-AM"/>
        </w:rPr>
        <w:tab/>
      </w:r>
      <w:r w:rsidR="00065381" w:rsidRPr="00065381">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6E5207" w:rsidRDefault="006E5207" w:rsidP="006E5207">
      <w:pPr>
        <w:ind w:firstLine="567"/>
        <w:jc w:val="both"/>
        <w:rPr>
          <w:rFonts w:ascii="GHEA Grapalat" w:hAnsi="GHEA Grapalat" w:cs="Arial"/>
        </w:rPr>
      </w:pPr>
      <w:bookmarkStart w:id="13" w:name="_Hlk23147299"/>
      <w:r>
        <w:rPr>
          <w:rFonts w:ascii="GHEA Grapalat" w:hAnsi="GHEA Grapalat" w:cs="Sylfaen"/>
          <w:vertAlign w:val="superscript"/>
          <w:lang w:val="hy-AM"/>
        </w:rPr>
        <w:t xml:space="preserve">                                                                                     մասնակցի անվանումը</w:t>
      </w:r>
    </w:p>
    <w:bookmarkEnd w:id="13"/>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tblPr>
      <w:tblGrid>
        <w:gridCol w:w="1135"/>
        <w:gridCol w:w="3259"/>
        <w:gridCol w:w="1191"/>
        <w:gridCol w:w="1063"/>
        <w:gridCol w:w="1057"/>
        <w:gridCol w:w="2360"/>
      </w:tblGrid>
      <w:tr w:rsidR="006E5207" w:rsidRPr="002E2E72"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2E2E72"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2E2E72"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2E2E72"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0B7717" w:rsidRDefault="000B7717" w:rsidP="003E0BB4">
            <w:pPr>
              <w:jc w:val="center"/>
              <w:rPr>
                <w:rFonts w:ascii="GHEA Grapalat" w:hAnsi="GHEA Grapalat"/>
                <w:b/>
                <w:bCs/>
                <w:sz w:val="18"/>
              </w:rPr>
            </w:pPr>
            <w:r>
              <w:rPr>
                <w:rFonts w:ascii="GHEA Grapalat" w:hAnsi="GHEA Grapalat"/>
                <w:b/>
                <w:sz w:val="18"/>
              </w:rPr>
              <w:t>9</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FootnoteReference"/>
          <w:rFonts w:ascii="GHEA Grapalat" w:hAnsi="GHEA Grapalat"/>
          <w:color w:val="FFFFFF"/>
          <w:sz w:val="20"/>
          <w:lang w:val="hy-AM"/>
        </w:rPr>
        <w:footnoteReference w:id="10"/>
      </w:r>
      <w:r>
        <w:rPr>
          <w:rFonts w:ascii="GHEA Grapalat" w:hAnsi="GHEA Grapalat"/>
          <w:sz w:val="20"/>
          <w:lang w:val="hy-AM"/>
        </w:rPr>
        <w:tab/>
      </w:r>
      <w:r>
        <w:rPr>
          <w:rFonts w:ascii="GHEA Grapalat" w:hAnsi="GHEA Grapalat"/>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es-ES" w:eastAsia="ru-RU"/>
        </w:rPr>
      </w:pPr>
    </w:p>
    <w:p w:rsidR="006E5207" w:rsidRDefault="006E5207" w:rsidP="006E5207">
      <w:pPr>
        <w:pStyle w:val="BodyTextIndent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9F7E17" w:rsidP="006E5207">
      <w:pPr>
        <w:pStyle w:val="BodyTextIndent3"/>
        <w:spacing w:line="240" w:lineRule="auto"/>
        <w:jc w:val="right"/>
        <w:rPr>
          <w:rFonts w:ascii="GHEA Grapalat" w:hAnsi="GHEA Grapalat" w:cs="Arial"/>
          <w:b/>
          <w:lang w:val="hy-AM"/>
        </w:rPr>
      </w:pPr>
      <w:r>
        <w:rPr>
          <w:rFonts w:ascii="GHEA Grapalat" w:hAnsi="GHEA Grapalat"/>
          <w:lang w:val="af-ZA"/>
        </w:rPr>
        <w:t>ԱՄ</w:t>
      </w:r>
      <w:r w:rsidRPr="002F129E">
        <w:rPr>
          <w:rFonts w:ascii="GHEA Grapalat" w:hAnsi="GHEA Grapalat"/>
          <w:lang w:val="hy-AM"/>
        </w:rPr>
        <w:t>ԱԳ</w:t>
      </w:r>
      <w:r w:rsidRPr="0069073C">
        <w:rPr>
          <w:rFonts w:ascii="GHEA Grapalat" w:hAnsi="GHEA Grapalat"/>
          <w:lang w:val="af-ZA"/>
        </w:rPr>
        <w:t>Դ</w:t>
      </w:r>
      <w:r>
        <w:rPr>
          <w:rFonts w:ascii="GHEA Grapalat" w:hAnsi="GHEA Grapalat"/>
          <w:lang w:val="af-ZA"/>
        </w:rPr>
        <w:t>3-ԳՀԱՊՁԲ-20</w:t>
      </w:r>
      <w:r w:rsidRPr="0069073C">
        <w:rPr>
          <w:rFonts w:ascii="GHEA Grapalat" w:hAnsi="GHEA Grapalat"/>
          <w:lang w:val="af-ZA"/>
        </w:rPr>
        <w:t>/</w:t>
      </w:r>
      <w:r w:rsidR="003A4EEB">
        <w:rPr>
          <w:rFonts w:ascii="GHEA Grapalat" w:hAnsi="GHEA Grapalat"/>
          <w:lang w:val="af-ZA"/>
        </w:rPr>
        <w:t>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FA1819">
        <w:rPr>
          <w:rFonts w:ascii="GHEA Grapalat" w:hAnsi="GHEA Grapalat" w:cs="Sylfaen"/>
          <w:b/>
          <w:lang w:val="hy-AM"/>
        </w:rPr>
        <w:t>Գնանշման</w:t>
      </w:r>
      <w:r w:rsidRPr="0069073C">
        <w:rPr>
          <w:rFonts w:ascii="GHEA Grapalat" w:hAnsi="GHEA Grapalat" w:cs="Sylfaen"/>
          <w:b/>
          <w:lang w:val="es-ES"/>
        </w:rPr>
        <w:t xml:space="preserve"> </w:t>
      </w:r>
      <w:r w:rsidRPr="00FA1819">
        <w:rPr>
          <w:rFonts w:ascii="GHEA Grapalat" w:hAnsi="GHEA Grapalat" w:cs="Sylfaen"/>
          <w:b/>
          <w:lang w:val="hy-AM"/>
        </w:rPr>
        <w:t>հարցման</w:t>
      </w:r>
      <w:r w:rsidRPr="0069073C">
        <w:rPr>
          <w:rFonts w:ascii="GHEA Grapalat" w:hAnsi="GHEA Grapalat" w:cs="Sylfaen"/>
          <w:b/>
          <w:lang w:val="es-ES"/>
        </w:rPr>
        <w:t xml:space="preserve">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pStyle w:val="BodyTextIndent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F4264E" w:rsidRPr="002F129E" w:rsidRDefault="009F7E17" w:rsidP="006E5207">
      <w:pPr>
        <w:rPr>
          <w:rFonts w:ascii="GHEA Grapalat" w:hAnsi="GHEA Grapalat"/>
          <w:sz w:val="20"/>
          <w:lang w:val="hy-AM"/>
        </w:rPr>
      </w:pPr>
      <w:r w:rsidRPr="002F129E">
        <w:rPr>
          <w:rFonts w:ascii="GHEA Grapalat" w:hAnsi="GHEA Grapalat"/>
          <w:sz w:val="20"/>
          <w:lang w:val="hy-AM"/>
        </w:rPr>
        <w:t>Արարատ գյուղի №3</w:t>
      </w:r>
      <w:r>
        <w:rPr>
          <w:rFonts w:ascii="GHEA Grapalat" w:hAnsi="GHEA Grapalat"/>
          <w:sz w:val="20"/>
          <w:lang w:val="hy-AM"/>
        </w:rPr>
        <w:t xml:space="preserve">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lastRenderedPageBreak/>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69073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0B7717" w:rsidRDefault="0069073C" w:rsidP="0069073C">
            <w:pPr>
              <w:rPr>
                <w:rFonts w:ascii="GHEA Grapalat" w:hAnsi="GHEA Grapalat" w:cs="Sylfaen"/>
                <w:sz w:val="20"/>
                <w:szCs w:val="20"/>
              </w:rPr>
            </w:pPr>
            <w:r w:rsidRPr="003E0BB4">
              <w:rPr>
                <w:rFonts w:ascii="GHEA Grapalat" w:hAnsi="GHEA Grapalat" w:cs="Sylfaen"/>
                <w:sz w:val="20"/>
                <w:szCs w:val="20"/>
                <w:lang w:val="hy-AM"/>
              </w:rPr>
              <w:t>9</w:t>
            </w:r>
            <w:r w:rsidRPr="003E0BB4">
              <w:rPr>
                <w:rFonts w:ascii="GHEA Grapalat" w:hAnsi="GHEA Grapalat" w:cs="Sylfaen"/>
                <w:sz w:val="20"/>
                <w:szCs w:val="20"/>
              </w:rPr>
              <w:t>. Շահառու</w:t>
            </w:r>
            <w:r w:rsidRPr="003E0BB4">
              <w:rPr>
                <w:rFonts w:ascii="GHEA Grapalat" w:hAnsi="GHEA Grapalat" w:cs="Sylfaen"/>
                <w:sz w:val="20"/>
                <w:szCs w:val="20"/>
                <w:lang w:val="hy-AM"/>
              </w:rPr>
              <w:t>ի  անվանումը</w:t>
            </w:r>
            <w:r w:rsidRPr="003E0BB4">
              <w:rPr>
                <w:rFonts w:ascii="GHEA Grapalat" w:hAnsi="GHEA Grapalat" w:cs="Sylfaen"/>
                <w:sz w:val="20"/>
                <w:szCs w:val="20"/>
              </w:rPr>
              <w:t>,</w:t>
            </w:r>
            <w:r w:rsidRPr="003E0BB4">
              <w:rPr>
                <w:rFonts w:ascii="GHEA Grapalat" w:hAnsi="GHEA Grapalat" w:cs="Sylfaen"/>
                <w:sz w:val="20"/>
                <w:szCs w:val="20"/>
                <w:lang w:val="hy-AM"/>
              </w:rPr>
              <w:t xml:space="preserve"> կամ անուն ազգանուն </w:t>
            </w:r>
          </w:p>
          <w:p w:rsidR="0069073C" w:rsidRPr="00600709" w:rsidRDefault="00600709" w:rsidP="00600709">
            <w:pPr>
              <w:rPr>
                <w:rFonts w:ascii="GHEA Grapalat" w:hAnsi="GHEA Grapalat"/>
                <w:sz w:val="20"/>
              </w:rPr>
            </w:pPr>
            <w:r>
              <w:rPr>
                <w:rFonts w:ascii="GHEA Grapalat" w:hAnsi="GHEA Grapalat"/>
                <w:sz w:val="20"/>
                <w:szCs w:val="20"/>
                <w:lang w:val="hy-AM"/>
              </w:rPr>
              <w:t>&lt;&lt; ՀՀ Արարատի  մարզի</w:t>
            </w:r>
            <w:r w:rsidR="001A28B0" w:rsidRPr="003E0BB4">
              <w:rPr>
                <w:rFonts w:ascii="GHEA Grapalat" w:hAnsi="GHEA Grapalat"/>
                <w:sz w:val="20"/>
                <w:szCs w:val="20"/>
                <w:lang w:val="hy-AM"/>
              </w:rPr>
              <w:t xml:space="preserve"> </w:t>
            </w:r>
            <w:r>
              <w:rPr>
                <w:rFonts w:ascii="GHEA Grapalat" w:hAnsi="GHEA Grapalat"/>
                <w:sz w:val="20"/>
              </w:rPr>
              <w:t xml:space="preserve"> Արարատ գյուղի №3</w:t>
            </w:r>
            <w:r>
              <w:rPr>
                <w:rFonts w:ascii="GHEA Grapalat" w:hAnsi="GHEA Grapalat"/>
                <w:sz w:val="20"/>
                <w:lang w:val="hy-AM"/>
              </w:rPr>
              <w:t xml:space="preserve"> </w:t>
            </w:r>
            <w:r>
              <w:rPr>
                <w:rFonts w:ascii="GHEA Grapalat" w:hAnsi="GHEA Grapalat"/>
                <w:sz w:val="20"/>
                <w:lang w:val="af-ZA"/>
              </w:rPr>
              <w:t xml:space="preserve">միջնակարգ դպրոց </w:t>
            </w:r>
            <w:r w:rsidR="0069073C" w:rsidRPr="003E0BB4">
              <w:rPr>
                <w:rFonts w:ascii="GHEA Grapalat" w:hAnsi="GHEA Grapalat"/>
                <w:sz w:val="20"/>
                <w:szCs w:val="20"/>
                <w:lang w:val="hy-AM"/>
              </w:rPr>
              <w:t>&gt;&gt; ՊՈԱԿ</w:t>
            </w:r>
          </w:p>
        </w:tc>
      </w:tr>
      <w:tr w:rsidR="0069073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Sylfaen"/>
                <w:sz w:val="20"/>
                <w:szCs w:val="20"/>
                <w:lang w:val="ru-RU"/>
              </w:rPr>
            </w:pPr>
            <w:r w:rsidRPr="003E0BB4">
              <w:rPr>
                <w:rFonts w:ascii="GHEA Grapalat" w:hAnsi="GHEA Grapalat" w:cs="Sylfaen"/>
                <w:sz w:val="20"/>
                <w:szCs w:val="20"/>
                <w:lang w:val="ru-RU"/>
              </w:rPr>
              <w:t xml:space="preserve">10. </w:t>
            </w:r>
            <w:r w:rsidRPr="003E0BB4">
              <w:rPr>
                <w:rFonts w:ascii="GHEA Grapalat" w:hAnsi="GHEA Grapalat" w:cs="Sylfaen"/>
                <w:sz w:val="20"/>
                <w:szCs w:val="20"/>
              </w:rPr>
              <w:t xml:space="preserve"> Շահառուի</w:t>
            </w:r>
            <w:r w:rsidRPr="003E0BB4">
              <w:rPr>
                <w:rFonts w:ascii="GHEA Grapalat" w:hAnsi="GHEA Grapalat" w:cs="Arial"/>
                <w:sz w:val="20"/>
                <w:szCs w:val="20"/>
              </w:rPr>
              <w:t xml:space="preserve"> </w:t>
            </w:r>
            <w:r w:rsidRPr="003E0BB4">
              <w:rPr>
                <w:rFonts w:ascii="GHEA Grapalat" w:hAnsi="GHEA Grapalat" w:cs="Sylfaen"/>
                <w:sz w:val="20"/>
                <w:szCs w:val="20"/>
              </w:rPr>
              <w:t xml:space="preserve"> ՀԾՀ</w:t>
            </w:r>
            <w:r w:rsidRPr="003E0BB4">
              <w:rPr>
                <w:rFonts w:ascii="GHEA Grapalat" w:hAnsi="GHEA Grapalat" w:cs="Sylfaen"/>
                <w:sz w:val="20"/>
                <w:szCs w:val="20"/>
                <w:lang w:val="ru-RU"/>
              </w:rPr>
              <w:t xml:space="preserve"> (</w:t>
            </w:r>
            <w:r w:rsidRPr="003E0BB4">
              <w:rPr>
                <w:rFonts w:ascii="GHEA Grapalat" w:hAnsi="GHEA Grapalat" w:cs="Sylfaen"/>
                <w:sz w:val="20"/>
                <w:szCs w:val="20"/>
                <w:lang w:val="hy-AM"/>
              </w:rPr>
              <w:t>չի լրացվում</w:t>
            </w:r>
            <w:r w:rsidRPr="003E0BB4">
              <w:rPr>
                <w:rFonts w:ascii="GHEA Grapalat" w:hAnsi="GHEA Grapalat" w:cs="Sylfaen"/>
                <w:sz w:val="20"/>
                <w:szCs w:val="20"/>
                <w:lang w:val="ru-RU"/>
              </w:rPr>
              <w:t>)</w:t>
            </w:r>
          </w:p>
        </w:tc>
      </w:tr>
      <w:tr w:rsidR="0069073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Arial"/>
                <w:sz w:val="20"/>
                <w:szCs w:val="20"/>
              </w:rPr>
            </w:pPr>
            <w:r w:rsidRPr="003E0BB4">
              <w:rPr>
                <w:rFonts w:ascii="GHEA Grapalat" w:hAnsi="GHEA Grapalat" w:cs="Sylfaen"/>
                <w:sz w:val="20"/>
                <w:szCs w:val="20"/>
                <w:lang w:val="hy-AM"/>
              </w:rPr>
              <w:t>11</w:t>
            </w:r>
            <w:r w:rsidRPr="003E0BB4">
              <w:rPr>
                <w:rFonts w:ascii="GHEA Grapalat" w:hAnsi="GHEA Grapalat" w:cs="Sylfaen"/>
                <w:sz w:val="20"/>
                <w:szCs w:val="20"/>
              </w:rPr>
              <w:t>. Շահառուի</w:t>
            </w:r>
            <w:r w:rsidRPr="003E0BB4">
              <w:rPr>
                <w:rFonts w:ascii="GHEA Grapalat" w:hAnsi="GHEA Grapalat" w:cs="Arial"/>
                <w:sz w:val="20"/>
                <w:szCs w:val="20"/>
              </w:rPr>
              <w:t xml:space="preserve"> </w:t>
            </w:r>
            <w:r w:rsidRPr="003E0BB4">
              <w:rPr>
                <w:rFonts w:ascii="GHEA Grapalat" w:hAnsi="GHEA Grapalat" w:cs="Sylfaen"/>
                <w:sz w:val="20"/>
                <w:szCs w:val="20"/>
              </w:rPr>
              <w:t>ՀՎՀՀ</w:t>
            </w:r>
            <w:r w:rsidRPr="003E0BB4">
              <w:rPr>
                <w:rFonts w:ascii="GHEA Grapalat" w:hAnsi="GHEA Grapalat" w:cs="Arial"/>
                <w:sz w:val="20"/>
                <w:szCs w:val="20"/>
              </w:rPr>
              <w:t>`</w:t>
            </w:r>
            <w:r w:rsidR="00600709">
              <w:rPr>
                <w:rFonts w:ascii="GHEA Grapalat" w:hAnsi="GHEA Grapalat" w:cs="Arial"/>
                <w:sz w:val="20"/>
                <w:szCs w:val="20"/>
              </w:rPr>
              <w:t xml:space="preserve">  </w:t>
            </w:r>
            <w:r w:rsidR="00600709">
              <w:rPr>
                <w:rFonts w:ascii="Sylfaen" w:hAnsi="Sylfaen" w:cs="Sylfaen"/>
                <w:sz w:val="20"/>
                <w:szCs w:val="20"/>
              </w:rPr>
              <w:t>04103817</w:t>
            </w:r>
          </w:p>
        </w:tc>
      </w:tr>
      <w:tr w:rsidR="0069073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3E0BB4">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2</w:t>
            </w:r>
            <w:r w:rsidRPr="003E0BB4">
              <w:rPr>
                <w:rFonts w:ascii="GHEA Grapalat" w:hAnsi="GHEA Grapalat" w:cs="Sylfaen"/>
                <w:sz w:val="20"/>
                <w:szCs w:val="20"/>
              </w:rPr>
              <w:t>.Շահառուի</w:t>
            </w:r>
            <w:r w:rsidRPr="003E0BB4">
              <w:rPr>
                <w:rFonts w:ascii="GHEA Grapalat" w:hAnsi="GHEA Grapalat" w:cs="Sylfaen"/>
                <w:sz w:val="20"/>
                <w:szCs w:val="20"/>
                <w:lang w:val="hy-AM"/>
              </w:rPr>
              <w:t>ն</w:t>
            </w:r>
            <w:r w:rsidRPr="003E0BB4">
              <w:rPr>
                <w:rFonts w:ascii="GHEA Grapalat" w:hAnsi="GHEA Grapalat" w:cs="Arial"/>
                <w:sz w:val="20"/>
                <w:szCs w:val="20"/>
              </w:rPr>
              <w:t xml:space="preserve"> </w:t>
            </w:r>
            <w:r w:rsidRPr="003E0BB4">
              <w:rPr>
                <w:rFonts w:ascii="GHEA Grapalat" w:hAnsi="GHEA Grapalat" w:cs="Sylfaen"/>
                <w:sz w:val="20"/>
                <w:szCs w:val="20"/>
                <w:lang w:val="hy-AM"/>
              </w:rPr>
              <w:t xml:space="preserve"> սպասարկող Ֆինանսական կազմակերպություն</w:t>
            </w:r>
            <w:r w:rsidRPr="003E0BB4">
              <w:rPr>
                <w:rFonts w:ascii="GHEA Grapalat" w:hAnsi="GHEA Grapalat" w:cs="Sylfaen"/>
                <w:sz w:val="20"/>
                <w:szCs w:val="20"/>
              </w:rPr>
              <w:t xml:space="preserve"> (բանկ)</w:t>
            </w:r>
            <w:r w:rsidRPr="003E0BB4">
              <w:rPr>
                <w:rFonts w:ascii="GHEA Grapalat" w:hAnsi="GHEA Grapalat" w:cs="Arial"/>
                <w:sz w:val="20"/>
                <w:szCs w:val="20"/>
              </w:rPr>
              <w:t xml:space="preserve">` </w:t>
            </w:r>
            <w:r w:rsidRPr="003E0BB4">
              <w:rPr>
                <w:rFonts w:ascii="GHEA Grapalat" w:hAnsi="GHEA Grapalat"/>
                <w:sz w:val="20"/>
                <w:szCs w:val="20"/>
                <w:lang w:val="hy-AM"/>
              </w:rPr>
              <w:t xml:space="preserve"> </w:t>
            </w:r>
            <w:r w:rsidR="003E0BB4" w:rsidRPr="003E0BB4">
              <w:rPr>
                <w:rFonts w:ascii="GHEA Grapalat" w:hAnsi="GHEA Grapalat" w:cs="Arial"/>
                <w:sz w:val="20"/>
                <w:szCs w:val="20"/>
              </w:rPr>
              <w:t xml:space="preserve"> ՀՀ ՖՆ գործառնական վարչություն </w:t>
            </w:r>
          </w:p>
        </w:tc>
      </w:tr>
      <w:tr w:rsidR="0069073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3</w:t>
            </w:r>
            <w:r w:rsidRPr="003E0BB4">
              <w:rPr>
                <w:rFonts w:ascii="GHEA Grapalat" w:hAnsi="GHEA Grapalat" w:cs="Sylfaen"/>
                <w:sz w:val="20"/>
                <w:szCs w:val="20"/>
              </w:rPr>
              <w:t>.Շահառուի</w:t>
            </w:r>
            <w:r w:rsidRPr="003E0BB4">
              <w:rPr>
                <w:rFonts w:ascii="GHEA Grapalat" w:hAnsi="GHEA Grapalat" w:cs="Arial"/>
                <w:sz w:val="20"/>
                <w:szCs w:val="20"/>
              </w:rPr>
              <w:t xml:space="preserve"> </w:t>
            </w:r>
            <w:r w:rsidRPr="003E0BB4">
              <w:rPr>
                <w:rFonts w:ascii="GHEA Grapalat" w:hAnsi="GHEA Grapalat" w:cs="Sylfaen"/>
                <w:sz w:val="20"/>
                <w:szCs w:val="20"/>
              </w:rPr>
              <w:t>հաշվի</w:t>
            </w:r>
            <w:r w:rsidRPr="003E0BB4">
              <w:rPr>
                <w:rFonts w:ascii="GHEA Grapalat" w:hAnsi="GHEA Grapalat" w:cs="Arial"/>
                <w:sz w:val="20"/>
                <w:szCs w:val="20"/>
              </w:rPr>
              <w:t xml:space="preserve"> </w:t>
            </w:r>
            <w:r w:rsidRPr="003E0BB4">
              <w:rPr>
                <w:rFonts w:ascii="GHEA Grapalat" w:hAnsi="GHEA Grapalat" w:cs="Sylfaen"/>
                <w:sz w:val="20"/>
                <w:szCs w:val="20"/>
              </w:rPr>
              <w:t>համարը</w:t>
            </w:r>
            <w:r w:rsidRPr="003E0BB4">
              <w:rPr>
                <w:rFonts w:ascii="GHEA Grapalat" w:hAnsi="GHEA Grapalat" w:cs="Arial"/>
                <w:sz w:val="20"/>
                <w:szCs w:val="20"/>
              </w:rPr>
              <w:t xml:space="preserve"> (</w:t>
            </w:r>
            <w:r w:rsidRPr="003E0BB4">
              <w:rPr>
                <w:rFonts w:ascii="GHEA Grapalat" w:hAnsi="GHEA Grapalat" w:cs="Sylfaen"/>
                <w:sz w:val="20"/>
                <w:szCs w:val="20"/>
              </w:rPr>
              <w:t>հշ</w:t>
            </w:r>
            <w:r w:rsidRPr="003E0BB4">
              <w:rPr>
                <w:rFonts w:ascii="GHEA Grapalat" w:hAnsi="GHEA Grapalat" w:cs="Arial"/>
                <w:sz w:val="20"/>
                <w:szCs w:val="20"/>
              </w:rPr>
              <w:t xml:space="preserve">.N)  </w:t>
            </w:r>
            <w:r w:rsidR="00600709">
              <w:rPr>
                <w:rFonts w:ascii="Sylfaen" w:hAnsi="Sylfaen" w:cs="Arial"/>
                <w:sz w:val="20"/>
                <w:szCs w:val="20"/>
              </w:rPr>
              <w:t>900428000112</w:t>
            </w:r>
          </w:p>
        </w:tc>
      </w:tr>
      <w:tr w:rsidR="006E5207"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BodyTextIndent3"/>
        <w:spacing w:line="240" w:lineRule="auto"/>
        <w:jc w:val="center"/>
        <w:rPr>
          <w:rFonts w:ascii="GHEA Grapalat" w:hAnsi="GHEA Grapalat" w:cs="Arial"/>
          <w:b/>
          <w:lang w:val="hy-AM"/>
        </w:rPr>
      </w:pPr>
    </w:p>
    <w:p w:rsidR="006E5207" w:rsidRDefault="006E5207" w:rsidP="006E5207">
      <w:pPr>
        <w:pStyle w:val="BodyTextIndent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lang w:val="af-ZA"/>
        </w:rPr>
        <w:t>ԱՄ</w:t>
      </w:r>
      <w:r w:rsidR="00600709" w:rsidRPr="002F129E">
        <w:rPr>
          <w:rFonts w:ascii="GHEA Grapalat" w:hAnsi="GHEA Grapalat"/>
          <w:lang w:val="hy-AM"/>
        </w:rPr>
        <w:t>ԱԳ</w:t>
      </w:r>
      <w:r w:rsidRPr="0069073C">
        <w:rPr>
          <w:rFonts w:ascii="GHEA Grapalat" w:hAnsi="GHEA Grapalat"/>
          <w:lang w:val="af-ZA"/>
        </w:rPr>
        <w:t>Դ</w:t>
      </w:r>
      <w:r w:rsidR="00600709">
        <w:rPr>
          <w:rFonts w:ascii="GHEA Grapalat" w:hAnsi="GHEA Grapalat"/>
          <w:lang w:val="af-ZA"/>
        </w:rPr>
        <w:t>3-ԳՀԱՊՁԲ-20</w:t>
      </w:r>
      <w:r w:rsidRPr="0069073C">
        <w:rPr>
          <w:rFonts w:ascii="GHEA Grapalat" w:hAnsi="GHEA Grapalat"/>
          <w:lang w:val="af-ZA"/>
        </w:rPr>
        <w:t>/</w:t>
      </w:r>
      <w:r w:rsidR="001E7C31">
        <w:rPr>
          <w:rFonts w:ascii="GHEA Grapalat" w:hAnsi="GHEA Grapalat"/>
          <w:lang w:val="af-ZA"/>
        </w:rPr>
        <w:t>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1A28B0" w:rsidRPr="003639FF" w:rsidRDefault="006E5207" w:rsidP="006E5207">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      </w:t>
      </w:r>
    </w:p>
    <w:p w:rsidR="001A28B0" w:rsidRPr="003639FF" w:rsidRDefault="001A28B0" w:rsidP="006E5207">
      <w:pPr>
        <w:jc w:val="center"/>
        <w:rPr>
          <w:rFonts w:ascii="GHEA Grapalat" w:hAnsi="GHEA Grapalat" w:cs="GHEA Grapalat"/>
          <w:b/>
          <w:sz w:val="18"/>
          <w:szCs w:val="18"/>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6E5207" w:rsidRDefault="00600709" w:rsidP="006E5207">
      <w:pPr>
        <w:rPr>
          <w:rFonts w:ascii="GHEA Grapalat" w:hAnsi="GHEA Grapalat" w:cs="GHEA Grapalat"/>
          <w:sz w:val="20"/>
          <w:szCs w:val="20"/>
          <w:lang w:val="hy-AM"/>
        </w:rPr>
      </w:pPr>
      <w:r w:rsidRPr="00052DAF">
        <w:rPr>
          <w:rFonts w:ascii="Sylfaen" w:hAnsi="Sylfaen"/>
          <w:sz w:val="20"/>
          <w:lang w:val="hy-AM"/>
        </w:rPr>
        <w:t xml:space="preserve">Արարատի  մարզի  </w:t>
      </w:r>
      <w:r>
        <w:rPr>
          <w:rFonts w:ascii="Sylfaen" w:hAnsi="Sylfaen"/>
          <w:sz w:val="20"/>
          <w:lang w:val="hy-AM"/>
        </w:rPr>
        <w:t xml:space="preserve">Արարատ </w:t>
      </w:r>
      <w:r w:rsidRPr="00600709">
        <w:rPr>
          <w:rFonts w:ascii="Sylfaen" w:hAnsi="Sylfaen"/>
          <w:sz w:val="20"/>
          <w:lang w:val="hy-AM"/>
        </w:rPr>
        <w:t xml:space="preserve">գյուղի </w:t>
      </w:r>
      <w:r>
        <w:rPr>
          <w:rFonts w:ascii="Sylfaen" w:hAnsi="Sylfaen"/>
          <w:sz w:val="20"/>
          <w:lang w:val="hy-AM"/>
        </w:rPr>
        <w:t xml:space="preserve">  №</w:t>
      </w:r>
      <w:r w:rsidRPr="00600709">
        <w:rPr>
          <w:rFonts w:ascii="Sylfaen" w:hAnsi="Sylfaen"/>
          <w:sz w:val="20"/>
          <w:lang w:val="hy-AM"/>
        </w:rPr>
        <w:t xml:space="preserve">3 </w:t>
      </w:r>
      <w:r w:rsidRPr="00052DAF">
        <w:rPr>
          <w:rFonts w:ascii="Sylfaen" w:hAnsi="Sylfaen"/>
          <w:sz w:val="20"/>
          <w:lang w:val="pt-BR"/>
        </w:rPr>
        <w:t xml:space="preserve"> </w:t>
      </w:r>
      <w:r w:rsidRPr="00052DAF">
        <w:rPr>
          <w:rFonts w:ascii="Sylfaen" w:hAnsi="Sylfaen"/>
          <w:sz w:val="20"/>
          <w:lang w:val="hy-AM"/>
        </w:rPr>
        <w:t>միջնակարգ  դպրոց</w:t>
      </w:r>
      <w:r w:rsidRPr="004563B6">
        <w:rPr>
          <w:rFonts w:ascii="Sylfaen" w:hAnsi="Sylfaen" w:cs="Sylfaen"/>
          <w:sz w:val="20"/>
          <w:szCs w:val="20"/>
          <w:lang w:val="hy-AM"/>
        </w:rPr>
        <w:t xml:space="preserve"> </w:t>
      </w:r>
      <w:r w:rsidR="00F4264E">
        <w:rPr>
          <w:rFonts w:ascii="GHEA Grapalat" w:hAnsi="GHEA Grapalat"/>
          <w:sz w:val="20"/>
          <w:lang w:val="af-ZA"/>
        </w:rPr>
        <w:t>ՊՈԱԿ-</w:t>
      </w:r>
      <w:r w:rsidR="00F4264E">
        <w:rPr>
          <w:rFonts w:ascii="GHEA Grapalat" w:hAnsi="GHEA Grapalat" w:cs="GHEA Grapalat"/>
          <w:sz w:val="20"/>
          <w:szCs w:val="20"/>
          <w:lang w:val="hy-AM"/>
        </w:rPr>
        <w:tab/>
        <w:t xml:space="preserve">           </w:t>
      </w:r>
      <w:r w:rsidR="00F4264E" w:rsidRPr="0018201B">
        <w:rPr>
          <w:rFonts w:ascii="GHEA Grapalat" w:hAnsi="GHEA Grapalat" w:cs="GHEA Grapalat"/>
          <w:sz w:val="20"/>
          <w:szCs w:val="20"/>
          <w:lang w:val="hy-AM"/>
        </w:rPr>
        <w:t xml:space="preserve">                                                                   </w:t>
      </w:r>
      <w:r w:rsidR="00F4264E">
        <w:rPr>
          <w:rFonts w:ascii="GHEA Grapalat" w:hAnsi="GHEA Grapalat" w:cs="GHEA Grapalat"/>
          <w:sz w:val="20"/>
          <w:szCs w:val="20"/>
          <w:lang w:val="hy-AM"/>
        </w:rPr>
        <w:t xml:space="preserve">  </w:t>
      </w:r>
      <w:r w:rsidR="00F4264E" w:rsidRPr="00F4264E">
        <w:rPr>
          <w:rFonts w:ascii="GHEA Grapalat" w:hAnsi="GHEA Grapalat" w:cs="GHEA Grapalat"/>
          <w:sz w:val="20"/>
          <w:szCs w:val="20"/>
          <w:lang w:val="hy-AM"/>
        </w:rPr>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sidR="00F4264E">
        <w:rPr>
          <w:rFonts w:ascii="GHEA Grapalat" w:hAnsi="GHEA Grapalat" w:cs="GHEA Grapalat"/>
          <w:sz w:val="20"/>
          <w:szCs w:val="20"/>
          <w:u w:val="single"/>
          <w:lang w:val="hy-AM"/>
        </w:rPr>
        <w:t xml:space="preserve"> </w:t>
      </w:r>
      <w:r w:rsidR="00F4264E" w:rsidRPr="00F4264E">
        <w:rPr>
          <w:rFonts w:ascii="GHEA Grapalat" w:hAnsi="GHEA Grapalat" w:cs="GHEA Grapalat"/>
          <w:sz w:val="20"/>
          <w:szCs w:val="20"/>
          <w:u w:val="single"/>
          <w:lang w:val="hy-AM"/>
        </w:rPr>
        <w:t>------</w:t>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lastRenderedPageBreak/>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BB3AB5" w:rsidTr="007E061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Default="00BB3AB5" w:rsidP="00BB3AB5">
            <w:pPr>
              <w:rPr>
                <w:rFonts w:ascii="GHEA Grapalat" w:hAnsi="GHEA Grapalat" w:cs="Sylfaen"/>
                <w:sz w:val="20"/>
                <w:szCs w:val="20"/>
              </w:rPr>
            </w:pPr>
            <w:r w:rsidRPr="003E0BB4">
              <w:rPr>
                <w:rFonts w:ascii="GHEA Grapalat" w:hAnsi="GHEA Grapalat" w:cs="Sylfaen"/>
                <w:sz w:val="20"/>
                <w:szCs w:val="20"/>
                <w:lang w:val="hy-AM"/>
              </w:rPr>
              <w:t>9</w:t>
            </w:r>
            <w:r w:rsidRPr="003E0BB4">
              <w:rPr>
                <w:rFonts w:ascii="GHEA Grapalat" w:hAnsi="GHEA Grapalat" w:cs="Sylfaen"/>
                <w:sz w:val="20"/>
                <w:szCs w:val="20"/>
              </w:rPr>
              <w:t>. Շահառու</w:t>
            </w:r>
            <w:r w:rsidRPr="003E0BB4">
              <w:rPr>
                <w:rFonts w:ascii="GHEA Grapalat" w:hAnsi="GHEA Grapalat" w:cs="Sylfaen"/>
                <w:sz w:val="20"/>
                <w:szCs w:val="20"/>
                <w:lang w:val="hy-AM"/>
              </w:rPr>
              <w:t>ի  անվանումը</w:t>
            </w:r>
            <w:r w:rsidRPr="003E0BB4">
              <w:rPr>
                <w:rFonts w:ascii="GHEA Grapalat" w:hAnsi="GHEA Grapalat" w:cs="Sylfaen"/>
                <w:sz w:val="20"/>
                <w:szCs w:val="20"/>
              </w:rPr>
              <w:t>,</w:t>
            </w:r>
            <w:r w:rsidRPr="003E0BB4">
              <w:rPr>
                <w:rFonts w:ascii="GHEA Grapalat" w:hAnsi="GHEA Grapalat" w:cs="Sylfaen"/>
                <w:sz w:val="20"/>
                <w:szCs w:val="20"/>
                <w:lang w:val="hy-AM"/>
              </w:rPr>
              <w:t xml:space="preserve"> կամ անուն ազգանուն </w:t>
            </w:r>
          </w:p>
          <w:p w:rsidR="00BB3AB5" w:rsidRPr="003E0BB4" w:rsidRDefault="00BB3AB5" w:rsidP="00BB3AB5">
            <w:pPr>
              <w:rPr>
                <w:rFonts w:ascii="GHEA Grapalat" w:hAnsi="GHEA Grapalat" w:cs="Arial"/>
                <w:sz w:val="20"/>
                <w:szCs w:val="20"/>
              </w:rPr>
            </w:pPr>
            <w:r w:rsidRPr="003E0BB4">
              <w:rPr>
                <w:rFonts w:ascii="GHEA Grapalat" w:hAnsi="GHEA Grapalat"/>
                <w:sz w:val="20"/>
                <w:szCs w:val="20"/>
                <w:lang w:val="hy-AM"/>
              </w:rPr>
              <w:t xml:space="preserve">&lt;&lt; ՀՀ </w:t>
            </w:r>
            <w:r w:rsidR="00600709" w:rsidRPr="00052DAF">
              <w:rPr>
                <w:rFonts w:ascii="Sylfaen" w:hAnsi="Sylfaen"/>
                <w:sz w:val="20"/>
                <w:lang w:val="hy-AM"/>
              </w:rPr>
              <w:t xml:space="preserve"> Արարատի  մարզի  </w:t>
            </w:r>
            <w:r w:rsidR="00600709">
              <w:rPr>
                <w:rFonts w:ascii="Sylfaen" w:hAnsi="Sylfaen"/>
                <w:sz w:val="20"/>
                <w:lang w:val="hy-AM"/>
              </w:rPr>
              <w:t xml:space="preserve">Արարատ </w:t>
            </w:r>
            <w:r w:rsidR="00600709">
              <w:rPr>
                <w:rFonts w:ascii="Sylfaen" w:hAnsi="Sylfaen"/>
                <w:sz w:val="20"/>
              </w:rPr>
              <w:t>գյուղի</w:t>
            </w:r>
            <w:r w:rsidR="00600709" w:rsidRPr="00C41311">
              <w:rPr>
                <w:rFonts w:ascii="Sylfaen" w:hAnsi="Sylfaen"/>
                <w:sz w:val="20"/>
              </w:rPr>
              <w:t xml:space="preserve"> </w:t>
            </w:r>
            <w:r w:rsidR="00600709">
              <w:rPr>
                <w:rFonts w:ascii="Sylfaen" w:hAnsi="Sylfaen"/>
                <w:sz w:val="20"/>
                <w:lang w:val="hy-AM"/>
              </w:rPr>
              <w:t xml:space="preserve">  №</w:t>
            </w:r>
            <w:r w:rsidR="00600709">
              <w:rPr>
                <w:rFonts w:ascii="Sylfaen" w:hAnsi="Sylfaen"/>
                <w:sz w:val="20"/>
              </w:rPr>
              <w:t>3</w:t>
            </w:r>
            <w:r w:rsidR="00600709" w:rsidRPr="00C41311">
              <w:rPr>
                <w:rFonts w:ascii="Sylfaen" w:hAnsi="Sylfaen"/>
                <w:sz w:val="20"/>
              </w:rPr>
              <w:t xml:space="preserve"> </w:t>
            </w:r>
            <w:r w:rsidR="00600709" w:rsidRPr="00052DAF">
              <w:rPr>
                <w:rFonts w:ascii="Sylfaen" w:hAnsi="Sylfaen"/>
                <w:sz w:val="20"/>
                <w:lang w:val="pt-BR"/>
              </w:rPr>
              <w:t xml:space="preserve"> </w:t>
            </w:r>
            <w:r w:rsidR="00600709" w:rsidRPr="00052DAF">
              <w:rPr>
                <w:rFonts w:ascii="Sylfaen" w:hAnsi="Sylfaen"/>
                <w:sz w:val="20"/>
                <w:lang w:val="hy-AM"/>
              </w:rPr>
              <w:t>միջնակարգ  դպրոց</w:t>
            </w:r>
            <w:r w:rsidR="00600709" w:rsidRPr="004563B6">
              <w:rPr>
                <w:rFonts w:ascii="Sylfaen" w:hAnsi="Sylfaen" w:cs="Sylfaen"/>
                <w:sz w:val="20"/>
                <w:szCs w:val="20"/>
                <w:lang w:val="hy-AM"/>
              </w:rPr>
              <w:t xml:space="preserve"> </w:t>
            </w:r>
            <w:r w:rsidRPr="003E0BB4">
              <w:rPr>
                <w:rFonts w:ascii="GHEA Grapalat" w:hAnsi="GHEA Grapalat"/>
                <w:sz w:val="20"/>
                <w:szCs w:val="20"/>
                <w:lang w:val="hy-AM"/>
              </w:rPr>
              <w:t>&gt;&gt; ՊՈԱԿ</w:t>
            </w:r>
          </w:p>
        </w:tc>
      </w:tr>
      <w:tr w:rsidR="00BB3AB5" w:rsidTr="007E061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Pr="003E0BB4" w:rsidRDefault="00BB3AB5" w:rsidP="00BB3AB5">
            <w:pPr>
              <w:rPr>
                <w:rFonts w:ascii="GHEA Grapalat" w:hAnsi="GHEA Grapalat" w:cs="Sylfaen"/>
                <w:sz w:val="20"/>
                <w:szCs w:val="20"/>
                <w:lang w:val="ru-RU"/>
              </w:rPr>
            </w:pPr>
            <w:r w:rsidRPr="003E0BB4">
              <w:rPr>
                <w:rFonts w:ascii="GHEA Grapalat" w:hAnsi="GHEA Grapalat" w:cs="Sylfaen"/>
                <w:sz w:val="20"/>
                <w:szCs w:val="20"/>
                <w:lang w:val="ru-RU"/>
              </w:rPr>
              <w:t xml:space="preserve">10. </w:t>
            </w:r>
            <w:r w:rsidRPr="003E0BB4">
              <w:rPr>
                <w:rFonts w:ascii="GHEA Grapalat" w:hAnsi="GHEA Grapalat" w:cs="Sylfaen"/>
                <w:sz w:val="20"/>
                <w:szCs w:val="20"/>
              </w:rPr>
              <w:t xml:space="preserve"> Շահառուի</w:t>
            </w:r>
            <w:r w:rsidRPr="003E0BB4">
              <w:rPr>
                <w:rFonts w:ascii="GHEA Grapalat" w:hAnsi="GHEA Grapalat" w:cs="Arial"/>
                <w:sz w:val="20"/>
                <w:szCs w:val="20"/>
              </w:rPr>
              <w:t xml:space="preserve"> </w:t>
            </w:r>
            <w:r w:rsidRPr="003E0BB4">
              <w:rPr>
                <w:rFonts w:ascii="GHEA Grapalat" w:hAnsi="GHEA Grapalat" w:cs="Sylfaen"/>
                <w:sz w:val="20"/>
                <w:szCs w:val="20"/>
              </w:rPr>
              <w:t xml:space="preserve"> ՀԾՀ</w:t>
            </w:r>
            <w:r w:rsidRPr="003E0BB4">
              <w:rPr>
                <w:rFonts w:ascii="GHEA Grapalat" w:hAnsi="GHEA Grapalat" w:cs="Sylfaen"/>
                <w:sz w:val="20"/>
                <w:szCs w:val="20"/>
                <w:lang w:val="ru-RU"/>
              </w:rPr>
              <w:t xml:space="preserve"> (</w:t>
            </w:r>
            <w:r w:rsidRPr="003E0BB4">
              <w:rPr>
                <w:rFonts w:ascii="GHEA Grapalat" w:hAnsi="GHEA Grapalat" w:cs="Sylfaen"/>
                <w:sz w:val="20"/>
                <w:szCs w:val="20"/>
                <w:lang w:val="hy-AM"/>
              </w:rPr>
              <w:t>չի լրացվում</w:t>
            </w:r>
            <w:r w:rsidRPr="003E0BB4">
              <w:rPr>
                <w:rFonts w:ascii="GHEA Grapalat" w:hAnsi="GHEA Grapalat" w:cs="Sylfaen"/>
                <w:sz w:val="20"/>
                <w:szCs w:val="20"/>
                <w:lang w:val="ru-RU"/>
              </w:rPr>
              <w:t>)</w:t>
            </w:r>
          </w:p>
        </w:tc>
      </w:tr>
      <w:tr w:rsidR="00BB3AB5" w:rsidTr="007E061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Pr="003E0BB4" w:rsidRDefault="00BB3AB5" w:rsidP="00BB3AB5">
            <w:pPr>
              <w:rPr>
                <w:rFonts w:ascii="GHEA Grapalat" w:hAnsi="GHEA Grapalat" w:cs="Arial"/>
                <w:sz w:val="20"/>
                <w:szCs w:val="20"/>
              </w:rPr>
            </w:pPr>
            <w:r w:rsidRPr="003E0BB4">
              <w:rPr>
                <w:rFonts w:ascii="GHEA Grapalat" w:hAnsi="GHEA Grapalat" w:cs="Sylfaen"/>
                <w:sz w:val="20"/>
                <w:szCs w:val="20"/>
                <w:lang w:val="hy-AM"/>
              </w:rPr>
              <w:t>11</w:t>
            </w:r>
            <w:r w:rsidRPr="003E0BB4">
              <w:rPr>
                <w:rFonts w:ascii="GHEA Grapalat" w:hAnsi="GHEA Grapalat" w:cs="Sylfaen"/>
                <w:sz w:val="20"/>
                <w:szCs w:val="20"/>
              </w:rPr>
              <w:t>. Շահառուի</w:t>
            </w:r>
            <w:r w:rsidRPr="003E0BB4">
              <w:rPr>
                <w:rFonts w:ascii="GHEA Grapalat" w:hAnsi="GHEA Grapalat" w:cs="Arial"/>
                <w:sz w:val="20"/>
                <w:szCs w:val="20"/>
              </w:rPr>
              <w:t xml:space="preserve"> </w:t>
            </w:r>
            <w:r w:rsidRPr="003E0BB4">
              <w:rPr>
                <w:rFonts w:ascii="GHEA Grapalat" w:hAnsi="GHEA Grapalat" w:cs="Sylfaen"/>
                <w:sz w:val="20"/>
                <w:szCs w:val="20"/>
              </w:rPr>
              <w:t>ՀՎՀՀ</w:t>
            </w:r>
            <w:r w:rsidR="00600709">
              <w:rPr>
                <w:rFonts w:ascii="GHEA Grapalat" w:hAnsi="GHEA Grapalat" w:cs="Sylfaen"/>
                <w:sz w:val="20"/>
                <w:szCs w:val="20"/>
              </w:rPr>
              <w:t xml:space="preserve">՝ </w:t>
            </w:r>
            <w:r w:rsidR="00600709">
              <w:rPr>
                <w:rFonts w:ascii="Sylfaen" w:hAnsi="Sylfaen" w:cs="Sylfaen"/>
                <w:sz w:val="20"/>
                <w:szCs w:val="20"/>
              </w:rPr>
              <w:t>04103817</w:t>
            </w:r>
          </w:p>
        </w:tc>
      </w:tr>
      <w:tr w:rsidR="00BB3AB5" w:rsidTr="007E0612">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Pr="003E0BB4" w:rsidRDefault="00BB3AB5" w:rsidP="00BB3AB5">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2</w:t>
            </w:r>
            <w:r w:rsidRPr="003E0BB4">
              <w:rPr>
                <w:rFonts w:ascii="GHEA Grapalat" w:hAnsi="GHEA Grapalat" w:cs="Sylfaen"/>
                <w:sz w:val="20"/>
                <w:szCs w:val="20"/>
              </w:rPr>
              <w:t>.Շահառուի</w:t>
            </w:r>
            <w:r w:rsidRPr="003E0BB4">
              <w:rPr>
                <w:rFonts w:ascii="GHEA Grapalat" w:hAnsi="GHEA Grapalat" w:cs="Sylfaen"/>
                <w:sz w:val="20"/>
                <w:szCs w:val="20"/>
                <w:lang w:val="hy-AM"/>
              </w:rPr>
              <w:t>ն</w:t>
            </w:r>
            <w:r w:rsidRPr="003E0BB4">
              <w:rPr>
                <w:rFonts w:ascii="GHEA Grapalat" w:hAnsi="GHEA Grapalat" w:cs="Arial"/>
                <w:sz w:val="20"/>
                <w:szCs w:val="20"/>
              </w:rPr>
              <w:t xml:space="preserve"> </w:t>
            </w:r>
            <w:r w:rsidRPr="003E0BB4">
              <w:rPr>
                <w:rFonts w:ascii="GHEA Grapalat" w:hAnsi="GHEA Grapalat" w:cs="Sylfaen"/>
                <w:sz w:val="20"/>
                <w:szCs w:val="20"/>
                <w:lang w:val="hy-AM"/>
              </w:rPr>
              <w:t xml:space="preserve"> սպասարկող Ֆինանսական կազմակերպություն</w:t>
            </w:r>
            <w:r w:rsidRPr="003E0BB4">
              <w:rPr>
                <w:rFonts w:ascii="GHEA Grapalat" w:hAnsi="GHEA Grapalat" w:cs="Sylfaen"/>
                <w:sz w:val="20"/>
                <w:szCs w:val="20"/>
              </w:rPr>
              <w:t xml:space="preserve"> (բանկ)</w:t>
            </w:r>
            <w:r w:rsidRPr="003E0BB4">
              <w:rPr>
                <w:rFonts w:ascii="GHEA Grapalat" w:hAnsi="GHEA Grapalat" w:cs="Arial"/>
                <w:sz w:val="20"/>
                <w:szCs w:val="20"/>
              </w:rPr>
              <w:t xml:space="preserve">` </w:t>
            </w:r>
            <w:r w:rsidRPr="003E0BB4">
              <w:rPr>
                <w:rFonts w:ascii="GHEA Grapalat" w:hAnsi="GHEA Grapalat"/>
                <w:sz w:val="20"/>
                <w:szCs w:val="20"/>
                <w:lang w:val="hy-AM"/>
              </w:rPr>
              <w:t xml:space="preserve"> </w:t>
            </w:r>
            <w:r w:rsidRPr="003E0BB4">
              <w:rPr>
                <w:rFonts w:ascii="GHEA Grapalat" w:hAnsi="GHEA Grapalat" w:cs="Arial"/>
                <w:sz w:val="20"/>
                <w:szCs w:val="20"/>
              </w:rPr>
              <w:t xml:space="preserve"> ՀՀ ՖՆ գործառնական վարչություն </w:t>
            </w:r>
          </w:p>
        </w:tc>
      </w:tr>
      <w:tr w:rsidR="00BB3AB5" w:rsidTr="007E0612">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BB3AB5" w:rsidRPr="003E0BB4" w:rsidRDefault="00BB3AB5" w:rsidP="00BB3AB5">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3</w:t>
            </w:r>
            <w:r w:rsidRPr="003E0BB4">
              <w:rPr>
                <w:rFonts w:ascii="GHEA Grapalat" w:hAnsi="GHEA Grapalat" w:cs="Sylfaen"/>
                <w:sz w:val="20"/>
                <w:szCs w:val="20"/>
              </w:rPr>
              <w:t>.Շահառուի</w:t>
            </w:r>
            <w:r w:rsidRPr="003E0BB4">
              <w:rPr>
                <w:rFonts w:ascii="GHEA Grapalat" w:hAnsi="GHEA Grapalat" w:cs="Arial"/>
                <w:sz w:val="20"/>
                <w:szCs w:val="20"/>
              </w:rPr>
              <w:t xml:space="preserve"> </w:t>
            </w:r>
            <w:r w:rsidRPr="003E0BB4">
              <w:rPr>
                <w:rFonts w:ascii="GHEA Grapalat" w:hAnsi="GHEA Grapalat" w:cs="Sylfaen"/>
                <w:sz w:val="20"/>
                <w:szCs w:val="20"/>
              </w:rPr>
              <w:t>հաշվի</w:t>
            </w:r>
            <w:r w:rsidRPr="003E0BB4">
              <w:rPr>
                <w:rFonts w:ascii="GHEA Grapalat" w:hAnsi="GHEA Grapalat" w:cs="Arial"/>
                <w:sz w:val="20"/>
                <w:szCs w:val="20"/>
              </w:rPr>
              <w:t xml:space="preserve"> </w:t>
            </w:r>
            <w:r w:rsidRPr="003E0BB4">
              <w:rPr>
                <w:rFonts w:ascii="GHEA Grapalat" w:hAnsi="GHEA Grapalat" w:cs="Sylfaen"/>
                <w:sz w:val="20"/>
                <w:szCs w:val="20"/>
              </w:rPr>
              <w:t>համարը</w:t>
            </w:r>
            <w:r w:rsidRPr="003E0BB4">
              <w:rPr>
                <w:rFonts w:ascii="GHEA Grapalat" w:hAnsi="GHEA Grapalat" w:cs="Arial"/>
                <w:sz w:val="20"/>
                <w:szCs w:val="20"/>
              </w:rPr>
              <w:t xml:space="preserve"> (</w:t>
            </w:r>
            <w:r w:rsidRPr="003E0BB4">
              <w:rPr>
                <w:rFonts w:ascii="GHEA Grapalat" w:hAnsi="GHEA Grapalat" w:cs="Sylfaen"/>
                <w:sz w:val="20"/>
                <w:szCs w:val="20"/>
              </w:rPr>
              <w:t>հշ</w:t>
            </w:r>
            <w:r w:rsidRPr="003E0BB4">
              <w:rPr>
                <w:rFonts w:ascii="GHEA Grapalat" w:hAnsi="GHEA Grapalat" w:cs="Arial"/>
                <w:sz w:val="20"/>
                <w:szCs w:val="20"/>
              </w:rPr>
              <w:t xml:space="preserve">.N)  </w:t>
            </w:r>
            <w:r w:rsidR="00600709">
              <w:rPr>
                <w:rFonts w:ascii="Sylfaen" w:hAnsi="Sylfaen" w:cs="Arial"/>
                <w:sz w:val="20"/>
                <w:szCs w:val="20"/>
              </w:rPr>
              <w:t>900428000112</w:t>
            </w: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Default="006E5207">
            <w:pPr>
              <w:rPr>
                <w:rFonts w:ascii="GHEA Grapalat" w:hAnsi="GHEA Grapalat" w:cs="Arial"/>
                <w:sz w:val="20"/>
                <w:szCs w:val="20"/>
                <w:lang w:val="hy-AM"/>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 xml:space="preserve">        &lt;ակցեպտավորված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2E2E72"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lang w:val="af-ZA"/>
        </w:rPr>
        <w:t>ԱՄ</w:t>
      </w:r>
      <w:r w:rsidR="00600709" w:rsidRPr="002F129E">
        <w:rPr>
          <w:rFonts w:ascii="GHEA Grapalat" w:hAnsi="GHEA Grapalat"/>
          <w:lang w:val="hy-AM"/>
        </w:rPr>
        <w:t>ԱԳ</w:t>
      </w:r>
      <w:r w:rsidRPr="0069073C">
        <w:rPr>
          <w:rFonts w:ascii="GHEA Grapalat" w:hAnsi="GHEA Grapalat"/>
          <w:lang w:val="af-ZA"/>
        </w:rPr>
        <w:t>Դ</w:t>
      </w:r>
      <w:r w:rsidR="00600709">
        <w:rPr>
          <w:rFonts w:ascii="GHEA Grapalat" w:hAnsi="GHEA Grapalat"/>
          <w:lang w:val="af-ZA"/>
        </w:rPr>
        <w:t>3-ԳՀԱՊՁԲ-20</w:t>
      </w:r>
      <w:r w:rsidRPr="0069073C">
        <w:rPr>
          <w:rFonts w:ascii="GHEA Grapalat" w:hAnsi="GHEA Grapalat"/>
          <w:lang w:val="af-ZA"/>
        </w:rPr>
        <w:t>/</w:t>
      </w:r>
      <w:r w:rsidR="001E7C31">
        <w:rPr>
          <w:rFonts w:ascii="GHEA Grapalat" w:hAnsi="GHEA Grapalat"/>
          <w:lang w:val="af-ZA"/>
        </w:rPr>
        <w:t>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D50679" w:rsidP="006E5207">
      <w:pPr>
        <w:ind w:left="-142" w:firstLine="142"/>
        <w:jc w:val="center"/>
        <w:rPr>
          <w:rFonts w:ascii="GHEA Grapalat" w:hAnsi="GHEA Grapalat"/>
          <w:b/>
          <w:sz w:val="22"/>
          <w:lang w:val="hy-AM"/>
        </w:rPr>
      </w:pPr>
      <w:r>
        <w:rPr>
          <w:rFonts w:ascii="GHEA Grapalat" w:hAnsi="GHEA Grapalat" w:cs="Sylfaen"/>
          <w:b/>
          <w:sz w:val="22"/>
          <w:lang w:val="hy-AM"/>
        </w:rPr>
        <w:t xml:space="preserve"> </w:t>
      </w:r>
      <w:r w:rsidR="001A28B0">
        <w:rPr>
          <w:rFonts w:ascii="GHEA Grapalat" w:hAnsi="GHEA Grapalat" w:cs="Sylfaen"/>
          <w:b/>
          <w:sz w:val="22"/>
          <w:lang w:val="hy-AM"/>
        </w:rPr>
        <w:t xml:space="preserve"> </w:t>
      </w:r>
      <w:r w:rsidR="00600709" w:rsidRPr="00600709">
        <w:rPr>
          <w:rFonts w:ascii="Sylfaen" w:hAnsi="Sylfaen"/>
          <w:b/>
          <w:sz w:val="22"/>
          <w:szCs w:val="22"/>
          <w:lang w:val="hy-AM"/>
        </w:rPr>
        <w:t xml:space="preserve">ՀՀ Արարատի  մարզի  Արարատ գյուղի   №3 </w:t>
      </w:r>
      <w:r w:rsidR="00600709" w:rsidRPr="00600709">
        <w:rPr>
          <w:rFonts w:ascii="Sylfaen" w:hAnsi="Sylfaen"/>
          <w:b/>
          <w:sz w:val="22"/>
          <w:szCs w:val="22"/>
          <w:lang w:val="pt-BR"/>
        </w:rPr>
        <w:t xml:space="preserve"> </w:t>
      </w:r>
      <w:r w:rsidR="00600709" w:rsidRPr="00600709">
        <w:rPr>
          <w:rFonts w:ascii="Sylfaen" w:hAnsi="Sylfaen"/>
          <w:b/>
          <w:sz w:val="22"/>
          <w:szCs w:val="22"/>
          <w:lang w:val="hy-AM"/>
        </w:rPr>
        <w:t>միջնակարգ  դպրոց</w:t>
      </w:r>
      <w:r w:rsidR="00600709" w:rsidRPr="004563B6">
        <w:rPr>
          <w:rFonts w:ascii="Sylfaen" w:hAnsi="Sylfaen" w:cs="Sylfaen"/>
          <w:sz w:val="20"/>
          <w:szCs w:val="20"/>
          <w:lang w:val="hy-AM"/>
        </w:rPr>
        <w:t xml:space="preserve"> </w:t>
      </w:r>
      <w:r w:rsidR="0069073C" w:rsidRPr="0069073C">
        <w:rPr>
          <w:rFonts w:ascii="GHEA Grapalat" w:hAnsi="GHEA Grapalat" w:cs="Sylfaen"/>
          <w:b/>
          <w:sz w:val="22"/>
          <w:lang w:val="hy-AM"/>
        </w:rPr>
        <w:t>ՊՈԱԿ-Ի</w:t>
      </w:r>
      <w:r w:rsidR="006E5207">
        <w:rPr>
          <w:rFonts w:ascii="GHEA Grapalat" w:hAnsi="GHEA Grapalat" w:cs="Times Armenian"/>
          <w:b/>
          <w:sz w:val="22"/>
          <w:lang w:val="hy-AM"/>
        </w:rPr>
        <w:t xml:space="preserve">  </w:t>
      </w:r>
      <w:r w:rsidR="006E5207">
        <w:rPr>
          <w:rFonts w:ascii="GHEA Grapalat" w:hAnsi="GHEA Grapalat" w:cs="Sylfaen"/>
          <w:b/>
          <w:sz w:val="22"/>
          <w:lang w:val="hy-AM"/>
        </w:rPr>
        <w:t>ԿԱՐԻՔՆԵՐԻ</w:t>
      </w:r>
      <w:r w:rsidR="006E5207">
        <w:rPr>
          <w:rFonts w:ascii="GHEA Grapalat" w:hAnsi="GHEA Grapalat" w:cs="Times Armenian"/>
          <w:b/>
          <w:sz w:val="22"/>
          <w:lang w:val="hy-AM"/>
        </w:rPr>
        <w:t xml:space="preserve"> </w:t>
      </w:r>
      <w:r w:rsidR="006E5207">
        <w:rPr>
          <w:rFonts w:ascii="GHEA Grapalat" w:hAnsi="GHEA Grapalat" w:cs="Sylfaen"/>
          <w:b/>
          <w:sz w:val="22"/>
          <w:lang w:val="hy-AM"/>
        </w:rPr>
        <w:t>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69073C" w:rsidRPr="0069073C">
        <w:rPr>
          <w:rFonts w:ascii="GHEA Grapalat" w:hAnsi="GHEA Grapalat"/>
          <w:b/>
          <w:sz w:val="22"/>
          <w:szCs w:val="22"/>
          <w:lang w:val="af-ZA"/>
        </w:rPr>
        <w:t>ԱՄ</w:t>
      </w:r>
      <w:r w:rsidR="00600709" w:rsidRPr="00600709">
        <w:rPr>
          <w:rFonts w:ascii="GHEA Grapalat" w:hAnsi="GHEA Grapalat"/>
          <w:b/>
          <w:sz w:val="22"/>
          <w:szCs w:val="22"/>
          <w:lang w:val="hy-AM"/>
        </w:rPr>
        <w:t>ԱԳ</w:t>
      </w:r>
      <w:r w:rsidR="0069073C" w:rsidRPr="0069073C">
        <w:rPr>
          <w:rFonts w:ascii="GHEA Grapalat" w:hAnsi="GHEA Grapalat"/>
          <w:b/>
          <w:sz w:val="22"/>
          <w:szCs w:val="22"/>
          <w:lang w:val="af-ZA"/>
        </w:rPr>
        <w:t>Դ</w:t>
      </w:r>
      <w:r w:rsidR="00600709">
        <w:rPr>
          <w:rFonts w:ascii="GHEA Grapalat" w:hAnsi="GHEA Grapalat"/>
          <w:b/>
          <w:sz w:val="22"/>
          <w:szCs w:val="22"/>
          <w:lang w:val="af-ZA"/>
        </w:rPr>
        <w:t>3-ԳՀԱՊՁԲ-20</w:t>
      </w:r>
      <w:r w:rsidR="0069073C" w:rsidRPr="0069073C">
        <w:rPr>
          <w:rFonts w:ascii="GHEA Grapalat" w:hAnsi="GHEA Grapalat"/>
          <w:b/>
          <w:sz w:val="22"/>
          <w:szCs w:val="22"/>
          <w:lang w:val="af-ZA"/>
        </w:rPr>
        <w:t>/</w:t>
      </w:r>
      <w:r w:rsidR="001E7C31">
        <w:rPr>
          <w:rFonts w:ascii="GHEA Grapalat" w:hAnsi="GHEA Grapalat"/>
          <w:b/>
          <w:sz w:val="22"/>
          <w:szCs w:val="22"/>
          <w:lang w:val="af-ZA"/>
        </w:rPr>
        <w:t>2</w:t>
      </w:r>
    </w:p>
    <w:p w:rsidR="006E5207" w:rsidRDefault="006E5207" w:rsidP="006E5207">
      <w:pPr>
        <w:jc w:val="center"/>
        <w:rPr>
          <w:rFonts w:ascii="GHEA Grapalat" w:hAnsi="GHEA Grapalat" w:cs="Sylfaen"/>
          <w:sz w:val="20"/>
          <w:lang w:val="hy-AM"/>
        </w:rPr>
      </w:pPr>
    </w:p>
    <w:p w:rsidR="006E5207" w:rsidRDefault="006E5207"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600709" w:rsidRPr="00600709">
        <w:rPr>
          <w:rFonts w:ascii="GHEA Grapalat" w:hAnsi="GHEA Grapalat" w:cs="Sylfaen"/>
          <w:sz w:val="20"/>
          <w:lang w:val="hy-AM"/>
        </w:rPr>
        <w:t>Արարատ գյուղ</w:t>
      </w:r>
      <w:r>
        <w:rPr>
          <w:rFonts w:ascii="GHEA Grapalat" w:hAnsi="GHEA Grapalat" w:cs="Sylfaen"/>
          <w:sz w:val="20"/>
          <w:lang w:val="hy-AM"/>
        </w:rPr>
        <w:t xml:space="preserve">                                              </w:t>
      </w:r>
      <w:r w:rsidR="001A28B0">
        <w:rPr>
          <w:rFonts w:ascii="GHEA Grapalat" w:hAnsi="GHEA Grapalat" w:cs="Sylfaen"/>
          <w:sz w:val="20"/>
          <w:lang w:val="hy-AM"/>
        </w:rPr>
        <w:t xml:space="preserve">                  </w:t>
      </w:r>
      <w:r w:rsidR="0069073C">
        <w:rPr>
          <w:rFonts w:ascii="GHEA Grapalat" w:hAnsi="GHEA Grapalat" w:cs="Sylfaen"/>
          <w:sz w:val="20"/>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sidR="006068B7" w:rsidRPr="002F129E">
        <w:rPr>
          <w:rFonts w:ascii="GHEA Grapalat" w:hAnsi="GHEA Grapalat" w:cs="Sylfaen"/>
          <w:sz w:val="20"/>
          <w:lang w:val="hy-AM"/>
        </w:rPr>
        <w:t>2020</w:t>
      </w:r>
      <w:r>
        <w:rPr>
          <w:rFonts w:ascii="GHEA Grapalat" w:hAnsi="GHEA Grapalat" w:cs="Sylfaen"/>
          <w:sz w:val="20"/>
          <w:lang w:val="hy-AM"/>
        </w:rPr>
        <w:t xml:space="preserve">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1A28B0" w:rsidP="0069073C">
      <w:pPr>
        <w:tabs>
          <w:tab w:val="left" w:pos="720"/>
          <w:tab w:val="left" w:pos="1440"/>
          <w:tab w:val="left" w:pos="8865"/>
        </w:tabs>
        <w:jc w:val="both"/>
        <w:rPr>
          <w:rFonts w:ascii="GHEA Grapalat" w:hAnsi="GHEA Grapalat"/>
          <w:sz w:val="20"/>
          <w:szCs w:val="20"/>
          <w:lang w:val="hy-AM"/>
        </w:rPr>
      </w:pPr>
      <w:r>
        <w:rPr>
          <w:rFonts w:ascii="GHEA Grapalat" w:hAnsi="GHEA Grapalat"/>
          <w:sz w:val="20"/>
          <w:szCs w:val="20"/>
          <w:lang w:val="hy-AM"/>
        </w:rPr>
        <w:t xml:space="preserve">&lt;&lt; </w:t>
      </w:r>
      <w:r w:rsidR="006068B7">
        <w:rPr>
          <w:rFonts w:ascii="GHEA Grapalat" w:hAnsi="GHEA Grapalat" w:cs="Sylfaen"/>
          <w:b/>
          <w:sz w:val="22"/>
          <w:lang w:val="hy-AM"/>
        </w:rPr>
        <w:t xml:space="preserve"> </w:t>
      </w:r>
      <w:r w:rsidR="006068B7" w:rsidRPr="00600709">
        <w:rPr>
          <w:rFonts w:ascii="Sylfaen" w:hAnsi="Sylfaen"/>
          <w:b/>
          <w:sz w:val="22"/>
          <w:szCs w:val="22"/>
          <w:lang w:val="hy-AM"/>
        </w:rPr>
        <w:t xml:space="preserve">ՀՀ Արարատի  մարզի  Արարատ գյուղի   №3 </w:t>
      </w:r>
      <w:r w:rsidR="006068B7" w:rsidRPr="00600709">
        <w:rPr>
          <w:rFonts w:ascii="Sylfaen" w:hAnsi="Sylfaen"/>
          <w:b/>
          <w:sz w:val="22"/>
          <w:szCs w:val="22"/>
          <w:lang w:val="pt-BR"/>
        </w:rPr>
        <w:t xml:space="preserve"> </w:t>
      </w:r>
      <w:r w:rsidR="006068B7" w:rsidRPr="00600709">
        <w:rPr>
          <w:rFonts w:ascii="Sylfaen" w:hAnsi="Sylfaen"/>
          <w:b/>
          <w:sz w:val="22"/>
          <w:szCs w:val="22"/>
          <w:lang w:val="hy-AM"/>
        </w:rPr>
        <w:t>միջնակարգ  դպրոց</w:t>
      </w:r>
      <w:r w:rsidR="006068B7" w:rsidRPr="004563B6">
        <w:rPr>
          <w:rFonts w:ascii="Sylfaen" w:hAnsi="Sylfaen" w:cs="Sylfaen"/>
          <w:sz w:val="20"/>
          <w:szCs w:val="20"/>
          <w:lang w:val="hy-AM"/>
        </w:rPr>
        <w:t xml:space="preserve"> </w:t>
      </w:r>
      <w:r w:rsidR="0069073C" w:rsidRPr="0069073C">
        <w:rPr>
          <w:rFonts w:ascii="GHEA Grapalat" w:hAnsi="GHEA Grapalat"/>
          <w:sz w:val="20"/>
          <w:szCs w:val="20"/>
          <w:lang w:val="hy-AM"/>
        </w:rPr>
        <w:t xml:space="preserve">&gt;&gt; </w:t>
      </w:r>
      <w:r>
        <w:rPr>
          <w:rFonts w:ascii="GHEA Grapalat" w:hAnsi="GHEA Grapalat"/>
          <w:sz w:val="20"/>
          <w:szCs w:val="20"/>
          <w:lang w:val="hy-AM"/>
        </w:rPr>
        <w:t xml:space="preserve">ՊՈԱԿ-ը, ի դեմս  տնօրեն  </w:t>
      </w:r>
      <w:r w:rsidR="006068B7" w:rsidRPr="006068B7">
        <w:rPr>
          <w:rFonts w:ascii="GHEA Grapalat" w:hAnsi="GHEA Grapalat"/>
          <w:sz w:val="20"/>
          <w:szCs w:val="20"/>
          <w:lang w:val="hy-AM"/>
        </w:rPr>
        <w:t>Ն.Մանուկյանի</w:t>
      </w:r>
      <w:r w:rsidR="0069073C" w:rsidRPr="0069073C">
        <w:rPr>
          <w:rFonts w:ascii="GHEA Grapalat" w:hAnsi="GHEA Grapalat" w:cs="Sylfaen"/>
          <w:sz w:val="20"/>
          <w:szCs w:val="20"/>
          <w:lang w:val="hy-AM" w:eastAsia="ru-RU"/>
        </w:rPr>
        <w:t xml:space="preserve">, </w:t>
      </w:r>
      <w:r w:rsidR="0069073C" w:rsidRPr="0069073C">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69073C">
        <w:rPr>
          <w:rFonts w:ascii="GHEA Grapalat" w:hAnsi="GHEA Grapalat"/>
          <w:sz w:val="20"/>
          <w:szCs w:val="20"/>
          <w:u w:val="single"/>
          <w:lang w:val="hy-AM"/>
        </w:rPr>
        <w:t xml:space="preserve">                       </w:t>
      </w:r>
      <w:r w:rsidR="0069073C" w:rsidRPr="0069073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Default="006E5207" w:rsidP="006E5207">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rsidR="006E5207" w:rsidRDefault="006E5207" w:rsidP="006E5207">
      <w:pPr>
        <w:ind w:firstLine="709"/>
        <w:jc w:val="center"/>
        <w:rPr>
          <w:rFonts w:ascii="GHEA Grapalat" w:hAnsi="GHEA Grapalat" w:cs="Times Armenian"/>
          <w:b/>
          <w:sz w:val="20"/>
          <w:lang w:val="hy-AM"/>
        </w:rPr>
      </w:pPr>
    </w:p>
    <w:p w:rsidR="006E5207" w:rsidRDefault="006E5207" w:rsidP="0069073C">
      <w:pPr>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6E5207" w:rsidP="0069073C">
      <w:pPr>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Default="006E5207" w:rsidP="0069073C">
      <w:pPr>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BodyTextIndent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FootnoteReference"/>
          <w:rFonts w:ascii="GHEA Grapalat" w:hAnsi="GHEA Grapalat"/>
          <w:color w:val="FFFFFF"/>
          <w:sz w:val="20"/>
          <w:lang w:val="hy-AM"/>
        </w:rPr>
        <w:footnoteReference w:id="11"/>
      </w:r>
      <w:r>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6E5207">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FootnoteReference"/>
          <w:rFonts w:ascii="GHEA Grapalat" w:hAnsi="GHEA Grapalat" w:cs="Sylfaen"/>
          <w:color w:val="FFFFFF"/>
          <w:sz w:val="20"/>
          <w:lang w:val="hy-AM"/>
        </w:rPr>
        <w:footnoteReference w:id="12"/>
      </w: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6E5207">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13"/>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Pr>
          <w:rFonts w:ascii="GHEA Grapalat" w:hAnsi="GHEA Grapalat"/>
          <w:sz w:val="20"/>
          <w:lang w:val="hy-AM"/>
        </w:rPr>
        <w:lastRenderedPageBreak/>
        <w:t xml:space="preserve">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14"/>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FootnoteReference"/>
          <w:rFonts w:ascii="GHEA Grapalat" w:hAnsi="GHEA Grapalat" w:cs="Sylfaen"/>
          <w:color w:val="FFFFFF"/>
          <w:sz w:val="20"/>
          <w:lang w:val="hy-AM"/>
        </w:rPr>
        <w:footnoteReference w:id="15"/>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6E5207">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lastRenderedPageBreak/>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6E5207">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16"/>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17"/>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6E5207" w:rsidP="006E5207">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2"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2"/>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850DE">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Default="0069073C"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006E5207">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FootnoteReference"/>
          <w:rFonts w:ascii="GHEA Grapalat" w:hAnsi="GHEA Grapalat"/>
          <w:color w:val="FFFFFF"/>
          <w:sz w:val="20"/>
          <w:szCs w:val="20"/>
          <w:lang w:val="hy-AM" w:eastAsia="ru-RU"/>
        </w:rPr>
        <w:footnoteReference w:id="18"/>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 </w:t>
      </w:r>
    </w:p>
    <w:tbl>
      <w:tblPr>
        <w:tblpPr w:leftFromText="180" w:rightFromText="180" w:vertAnchor="text" w:horzAnchor="page" w:tblpX="2167" w:tblpY="185"/>
        <w:tblW w:w="9645" w:type="dxa"/>
        <w:tblLayout w:type="fixed"/>
        <w:tblLook w:val="04A0"/>
      </w:tblPr>
      <w:tblGrid>
        <w:gridCol w:w="4539"/>
        <w:gridCol w:w="760"/>
        <w:gridCol w:w="4346"/>
      </w:tblGrid>
      <w:tr w:rsidR="006A31A4" w:rsidTr="007E0612">
        <w:tc>
          <w:tcPr>
            <w:tcW w:w="4539" w:type="dxa"/>
          </w:tcPr>
          <w:p w:rsidR="006A31A4" w:rsidRDefault="006A31A4" w:rsidP="007E0612">
            <w:pPr>
              <w:jc w:val="center"/>
              <w:rPr>
                <w:rFonts w:ascii="GHEA Grapalat" w:hAnsi="GHEA Grapalat" w:cs="Sylfaen"/>
                <w:b/>
                <w:bCs/>
                <w:lang w:val="nb-NO"/>
              </w:rPr>
            </w:pPr>
            <w:r>
              <w:rPr>
                <w:rFonts w:ascii="GHEA Grapalat" w:hAnsi="GHEA Grapalat" w:cs="Sylfaen"/>
                <w:b/>
                <w:bCs/>
                <w:lang w:val="nb-NO"/>
              </w:rPr>
              <w:t>ԳՆՈՐԴ</w:t>
            </w:r>
          </w:p>
          <w:p w:rsidR="006A31A4" w:rsidRPr="00FA1819" w:rsidRDefault="006A31A4" w:rsidP="007E0612">
            <w:pPr>
              <w:spacing w:line="276" w:lineRule="auto"/>
              <w:rPr>
                <w:rFonts w:ascii="Sylfaen" w:hAnsi="Sylfaen" w:cs="Sylfaen"/>
                <w:color w:val="000000"/>
                <w:sz w:val="20"/>
                <w:szCs w:val="20"/>
                <w:lang w:val="hy-AM"/>
              </w:rPr>
            </w:pPr>
          </w:p>
          <w:p w:rsidR="006A31A4" w:rsidRPr="00BB3AB5" w:rsidRDefault="006A31A4" w:rsidP="007E0612">
            <w:pPr>
              <w:spacing w:line="276" w:lineRule="auto"/>
              <w:jc w:val="center"/>
              <w:rPr>
                <w:rFonts w:ascii="GHEA Grapalat" w:hAnsi="GHEA Grapalat" w:cs="Sylfaen"/>
                <w:color w:val="000000"/>
                <w:sz w:val="20"/>
                <w:szCs w:val="20"/>
                <w:lang w:val="hy-AM"/>
              </w:rPr>
            </w:pPr>
            <w:r w:rsidRPr="00BB3AB5">
              <w:rPr>
                <w:rFonts w:ascii="GHEA Grapalat" w:hAnsi="GHEA Grapalat" w:cs="Sylfaen"/>
                <w:color w:val="000000"/>
                <w:sz w:val="20"/>
                <w:szCs w:val="20"/>
                <w:lang w:val="hy-AM"/>
              </w:rPr>
              <w:t>&lt;&lt;</w:t>
            </w:r>
            <w:r w:rsidR="006068B7">
              <w:rPr>
                <w:rFonts w:ascii="GHEA Grapalat" w:hAnsi="GHEA Grapalat" w:cs="Sylfaen"/>
                <w:b/>
                <w:sz w:val="22"/>
                <w:lang w:val="hy-AM"/>
              </w:rPr>
              <w:t xml:space="preserve"> </w:t>
            </w:r>
            <w:r w:rsidR="006068B7" w:rsidRPr="00600709">
              <w:rPr>
                <w:rFonts w:ascii="Sylfaen" w:hAnsi="Sylfaen"/>
                <w:b/>
                <w:sz w:val="22"/>
                <w:szCs w:val="22"/>
                <w:lang w:val="hy-AM"/>
              </w:rPr>
              <w:t xml:space="preserve">ՀՀ Արարատի  մարզի  Արարատ գյուղի   №3 </w:t>
            </w:r>
            <w:r w:rsidR="006068B7" w:rsidRPr="00600709">
              <w:rPr>
                <w:rFonts w:ascii="Sylfaen" w:hAnsi="Sylfaen"/>
                <w:b/>
                <w:sz w:val="22"/>
                <w:szCs w:val="22"/>
                <w:lang w:val="pt-BR"/>
              </w:rPr>
              <w:t xml:space="preserve"> </w:t>
            </w:r>
            <w:r w:rsidR="006068B7" w:rsidRPr="00600709">
              <w:rPr>
                <w:rFonts w:ascii="Sylfaen" w:hAnsi="Sylfaen"/>
                <w:b/>
                <w:sz w:val="22"/>
                <w:szCs w:val="22"/>
                <w:lang w:val="hy-AM"/>
              </w:rPr>
              <w:t>միջնակարգ  դպրոց</w:t>
            </w:r>
            <w:r w:rsidR="006068B7" w:rsidRPr="004563B6">
              <w:rPr>
                <w:rFonts w:ascii="Sylfaen" w:hAnsi="Sylfaen" w:cs="Sylfaen"/>
                <w:sz w:val="20"/>
                <w:szCs w:val="20"/>
                <w:lang w:val="hy-AM"/>
              </w:rPr>
              <w:t xml:space="preserve"> </w:t>
            </w:r>
            <w:r w:rsidRPr="00BB3AB5">
              <w:rPr>
                <w:rFonts w:ascii="GHEA Grapalat" w:hAnsi="GHEA Grapalat" w:cs="Sylfaen"/>
                <w:color w:val="000000"/>
                <w:sz w:val="20"/>
                <w:szCs w:val="20"/>
                <w:lang w:val="hy-AM"/>
              </w:rPr>
              <w:t>&gt;&gt; ՊՈԱԿ</w:t>
            </w:r>
          </w:p>
          <w:p w:rsidR="006A31A4" w:rsidRPr="002F129E" w:rsidRDefault="006068B7" w:rsidP="007E0612">
            <w:pPr>
              <w:spacing w:line="276" w:lineRule="auto"/>
              <w:jc w:val="center"/>
              <w:rPr>
                <w:rFonts w:ascii="GHEA Grapalat" w:hAnsi="GHEA Grapalat" w:cs="Sylfaen"/>
                <w:color w:val="000000"/>
                <w:sz w:val="20"/>
                <w:szCs w:val="20"/>
                <w:lang w:val="hy-AM"/>
              </w:rPr>
            </w:pPr>
            <w:r w:rsidRPr="006068B7">
              <w:rPr>
                <w:rFonts w:ascii="Sylfaen" w:hAnsi="Sylfaen" w:cs="Sylfaen"/>
                <w:i/>
                <w:lang w:val="hy-AM"/>
              </w:rPr>
              <w:t>Խնկո</w:t>
            </w:r>
            <w:r w:rsidRPr="00E84F7D">
              <w:rPr>
                <w:rFonts w:ascii="Sylfaen" w:hAnsi="Sylfaen" w:cs="Sylfaen"/>
                <w:i/>
                <w:lang w:val="af-ZA"/>
              </w:rPr>
              <w:t>-</w:t>
            </w:r>
            <w:r w:rsidRPr="006068B7">
              <w:rPr>
                <w:rFonts w:ascii="Sylfaen" w:hAnsi="Sylfaen" w:cs="Sylfaen"/>
                <w:i/>
                <w:lang w:val="hy-AM"/>
              </w:rPr>
              <w:t>Ապոր</w:t>
            </w:r>
            <w:r w:rsidRPr="00E84F7D">
              <w:rPr>
                <w:rFonts w:ascii="Sylfaen" w:hAnsi="Sylfaen" w:cs="Sylfaen"/>
                <w:i/>
                <w:lang w:val="af-ZA"/>
              </w:rPr>
              <w:t xml:space="preserve"> </w:t>
            </w:r>
            <w:r w:rsidRPr="006068B7">
              <w:rPr>
                <w:rFonts w:ascii="Sylfaen" w:hAnsi="Sylfaen" w:cs="Sylfaen"/>
                <w:i/>
                <w:lang w:val="hy-AM"/>
              </w:rPr>
              <w:t>փողոցի</w:t>
            </w:r>
            <w:r w:rsidRPr="00E84F7D">
              <w:rPr>
                <w:rFonts w:ascii="Sylfaen" w:hAnsi="Sylfaen" w:cs="Sylfaen"/>
                <w:i/>
                <w:lang w:val="af-ZA"/>
              </w:rPr>
              <w:t xml:space="preserve"> </w:t>
            </w:r>
            <w:r w:rsidRPr="00CE7966">
              <w:rPr>
                <w:rFonts w:ascii="Sylfaen" w:hAnsi="Sylfaen" w:cs="Sylfaen"/>
                <w:i/>
                <w:lang w:val="af-ZA"/>
              </w:rPr>
              <w:t xml:space="preserve"> </w:t>
            </w:r>
            <w:r w:rsidRPr="006068B7">
              <w:rPr>
                <w:rFonts w:ascii="Sylfaen" w:hAnsi="Sylfaen" w:cs="Sylfaen"/>
                <w:i/>
                <w:lang w:val="hy-AM"/>
              </w:rPr>
              <w:t>շենք</w:t>
            </w:r>
            <w:r>
              <w:rPr>
                <w:rFonts w:ascii="Sylfaen" w:hAnsi="Sylfaen" w:cs="Sylfaen"/>
                <w:i/>
                <w:lang w:val="af-ZA"/>
              </w:rPr>
              <w:t xml:space="preserve"> </w:t>
            </w:r>
            <w:r w:rsidRPr="00E84F7D">
              <w:rPr>
                <w:rFonts w:ascii="Sylfaen" w:hAnsi="Sylfaen" w:cs="Sylfaen"/>
                <w:i/>
                <w:lang w:val="af-ZA"/>
              </w:rPr>
              <w:t>43</w:t>
            </w:r>
          </w:p>
          <w:p w:rsidR="006A31A4" w:rsidRPr="003E0BB4" w:rsidRDefault="006A31A4" w:rsidP="007E0612">
            <w:pPr>
              <w:jc w:val="center"/>
              <w:rPr>
                <w:rFonts w:ascii="GHEA Grapalat" w:hAnsi="GHEA Grapalat" w:cs="Arial"/>
                <w:sz w:val="20"/>
                <w:lang w:val="hy-AM"/>
              </w:rPr>
            </w:pPr>
            <w:r>
              <w:rPr>
                <w:rFonts w:ascii="GHEA Grapalat" w:hAnsi="GHEA Grapalat" w:cs="Arial"/>
                <w:sz w:val="20"/>
                <w:lang w:val="hy-AM"/>
              </w:rPr>
              <w:t>ՀՎՀՀ</w:t>
            </w:r>
            <w:r w:rsidRPr="006A31A4">
              <w:rPr>
                <w:rFonts w:ascii="GHEA Grapalat" w:hAnsi="GHEA Grapalat" w:cs="Arial"/>
                <w:sz w:val="20"/>
                <w:lang w:val="hy-AM"/>
              </w:rPr>
              <w:t xml:space="preserve"> </w:t>
            </w:r>
            <w:r w:rsidR="006068B7" w:rsidRPr="0009041B">
              <w:rPr>
                <w:rFonts w:ascii="Sylfaen" w:hAnsi="Sylfaen" w:cs="Sylfaen"/>
                <w:sz w:val="20"/>
                <w:szCs w:val="20"/>
                <w:lang w:val="hy-AM"/>
              </w:rPr>
              <w:t>04103817</w:t>
            </w:r>
          </w:p>
          <w:p w:rsidR="006A31A4" w:rsidRPr="00BB3AB5" w:rsidRDefault="006A31A4" w:rsidP="007E0612">
            <w:pPr>
              <w:spacing w:line="276" w:lineRule="auto"/>
              <w:jc w:val="center"/>
              <w:rPr>
                <w:rFonts w:ascii="GHEA Grapalat" w:hAnsi="GHEA Grapalat"/>
                <w:sz w:val="20"/>
                <w:szCs w:val="20"/>
                <w:shd w:val="clear" w:color="auto" w:fill="FFFFFF"/>
                <w:lang w:val="hy-AM" w:eastAsia="ru-RU"/>
              </w:rPr>
            </w:pPr>
            <w:r>
              <w:rPr>
                <w:rFonts w:ascii="GHEA Grapalat" w:hAnsi="GHEA Grapalat"/>
                <w:sz w:val="20"/>
                <w:szCs w:val="20"/>
                <w:shd w:val="clear" w:color="auto" w:fill="FFFFFF"/>
                <w:lang w:val="hy-AM" w:eastAsia="ru-RU"/>
              </w:rPr>
              <w:t xml:space="preserve">ՀՀ ՖՆ </w:t>
            </w:r>
            <w:r w:rsidRPr="00BB3AB5">
              <w:rPr>
                <w:rFonts w:ascii="GHEA Grapalat" w:hAnsi="GHEA Grapalat"/>
                <w:sz w:val="20"/>
                <w:szCs w:val="20"/>
                <w:shd w:val="clear" w:color="auto" w:fill="FFFFFF"/>
                <w:lang w:val="hy-AM" w:eastAsia="ru-RU"/>
              </w:rPr>
              <w:t xml:space="preserve"> գործառնական վարչություն</w:t>
            </w:r>
          </w:p>
          <w:p w:rsidR="006A31A4" w:rsidRPr="001A28B0" w:rsidRDefault="006A31A4" w:rsidP="007E0612">
            <w:pPr>
              <w:spacing w:line="276" w:lineRule="auto"/>
              <w:jc w:val="center"/>
              <w:rPr>
                <w:rFonts w:ascii="GHEA Grapalat" w:hAnsi="GHEA Grapalat"/>
                <w:sz w:val="20"/>
                <w:lang w:val="hy-AM"/>
              </w:rPr>
            </w:pPr>
            <w:r w:rsidRPr="003E0BB4">
              <w:rPr>
                <w:rFonts w:ascii="GHEA Grapalat" w:hAnsi="GHEA Grapalat"/>
                <w:sz w:val="20"/>
                <w:szCs w:val="20"/>
                <w:lang w:val="hy-AM"/>
              </w:rPr>
              <w:t>Հ/Հ</w:t>
            </w:r>
            <w:r w:rsidRPr="006A31A4">
              <w:rPr>
                <w:rFonts w:ascii="GHEA Grapalat" w:hAnsi="GHEA Grapalat"/>
                <w:sz w:val="20"/>
                <w:szCs w:val="20"/>
                <w:lang w:val="hy-AM"/>
              </w:rPr>
              <w:t xml:space="preserve">  </w:t>
            </w:r>
            <w:r w:rsidR="006068B7" w:rsidRPr="002F129E">
              <w:rPr>
                <w:rFonts w:ascii="Sylfaen" w:hAnsi="Sylfaen" w:cs="Arial"/>
                <w:sz w:val="20"/>
                <w:szCs w:val="20"/>
                <w:lang w:val="hy-AM"/>
              </w:rPr>
              <w:t>900428000112</w:t>
            </w:r>
          </w:p>
          <w:p w:rsidR="006A31A4" w:rsidRPr="0069073C" w:rsidRDefault="006A31A4" w:rsidP="007E0612">
            <w:pPr>
              <w:spacing w:line="276" w:lineRule="auto"/>
              <w:rPr>
                <w:rFonts w:ascii="Sylfaen" w:hAnsi="Sylfaen"/>
                <w:color w:val="000000"/>
                <w:sz w:val="20"/>
                <w:szCs w:val="20"/>
                <w:lang w:val="hy-AM"/>
              </w:rPr>
            </w:pPr>
          </w:p>
          <w:p w:rsidR="006A31A4" w:rsidRPr="002F129E" w:rsidRDefault="006A31A4" w:rsidP="007E0612">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006068B7" w:rsidRPr="002F129E">
              <w:rPr>
                <w:rFonts w:ascii="GHEA Grapalat" w:hAnsi="GHEA Grapalat"/>
                <w:color w:val="000000"/>
                <w:sz w:val="20"/>
                <w:szCs w:val="20"/>
                <w:lang w:val="hy-AM"/>
              </w:rPr>
              <w:t>Ն.Մանուկյան</w:t>
            </w:r>
          </w:p>
          <w:p w:rsidR="006A31A4" w:rsidRPr="0069073C" w:rsidRDefault="006A31A4" w:rsidP="007E0612">
            <w:pPr>
              <w:jc w:val="center"/>
              <w:rPr>
                <w:rFonts w:ascii="GHEA Grapalat" w:hAnsi="GHEA Grapalat"/>
                <w:lang w:val="hy-AM"/>
              </w:rPr>
            </w:pPr>
            <w:r w:rsidRPr="0069073C">
              <w:rPr>
                <w:rFonts w:ascii="GHEA Grapalat" w:hAnsi="GHEA Grapalat"/>
                <w:lang w:val="hy-AM"/>
              </w:rPr>
              <w:t>---------------------------------</w:t>
            </w:r>
          </w:p>
          <w:p w:rsidR="006A31A4" w:rsidRPr="0069073C" w:rsidRDefault="006A31A4" w:rsidP="007E0612">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A31A4" w:rsidRDefault="006A31A4" w:rsidP="007E0612">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A31A4" w:rsidRDefault="006A31A4" w:rsidP="007E0612">
            <w:pPr>
              <w:jc w:val="center"/>
              <w:rPr>
                <w:rFonts w:ascii="GHEA Grapalat" w:hAnsi="GHEA Grapalat"/>
                <w:lang w:val="hy-AM"/>
              </w:rPr>
            </w:pPr>
          </w:p>
        </w:tc>
        <w:tc>
          <w:tcPr>
            <w:tcW w:w="4346" w:type="dxa"/>
          </w:tcPr>
          <w:p w:rsidR="006A31A4" w:rsidRDefault="006A31A4" w:rsidP="007E0612">
            <w:pPr>
              <w:jc w:val="center"/>
              <w:rPr>
                <w:rFonts w:ascii="GHEA Grapalat" w:hAnsi="GHEA Grapalat" w:cs="Sylfaen"/>
                <w:b/>
                <w:bCs/>
                <w:lang w:val="hy-AM"/>
              </w:rPr>
            </w:pPr>
            <w:r>
              <w:rPr>
                <w:rFonts w:ascii="GHEA Grapalat" w:hAnsi="GHEA Grapalat" w:cs="Sylfaen"/>
                <w:b/>
                <w:bCs/>
                <w:lang w:val="hy-AM"/>
              </w:rPr>
              <w:t>ՎԱՃԱՌՈՂ</w:t>
            </w:r>
          </w:p>
          <w:p w:rsidR="006A31A4" w:rsidRDefault="006A31A4" w:rsidP="007E0612">
            <w:pPr>
              <w:jc w:val="center"/>
              <w:rPr>
                <w:rFonts w:ascii="GHEA Grapalat" w:hAnsi="GHEA Grapalat"/>
                <w:lang w:val="hy-AM"/>
              </w:rPr>
            </w:pPr>
          </w:p>
          <w:p w:rsidR="006A31A4" w:rsidRDefault="006A31A4" w:rsidP="007E0612">
            <w:pPr>
              <w:jc w:val="center"/>
              <w:rPr>
                <w:rFonts w:ascii="GHEA Grapalat" w:hAnsi="GHEA Grapalat"/>
                <w:lang w:val="hy-AM"/>
              </w:rPr>
            </w:pPr>
          </w:p>
          <w:p w:rsidR="006A31A4" w:rsidRDefault="006A31A4" w:rsidP="007E0612">
            <w:pPr>
              <w:jc w:val="center"/>
              <w:rPr>
                <w:rFonts w:ascii="GHEA Grapalat" w:hAnsi="GHEA Grapalat"/>
                <w:lang w:val="ru-RU"/>
              </w:rPr>
            </w:pPr>
          </w:p>
          <w:p w:rsidR="006A31A4" w:rsidRDefault="006A31A4" w:rsidP="007E0612">
            <w:pPr>
              <w:jc w:val="center"/>
              <w:rPr>
                <w:rFonts w:ascii="GHEA Grapalat" w:hAnsi="GHEA Grapalat"/>
                <w:lang w:val="ru-RU"/>
              </w:rPr>
            </w:pPr>
          </w:p>
          <w:p w:rsidR="006A31A4" w:rsidRDefault="006A31A4" w:rsidP="007E0612">
            <w:pPr>
              <w:jc w:val="center"/>
              <w:rPr>
                <w:rFonts w:ascii="GHEA Grapalat" w:hAnsi="GHEA Grapalat"/>
                <w:lang w:val="ru-RU"/>
              </w:rPr>
            </w:pPr>
          </w:p>
          <w:p w:rsidR="006A31A4" w:rsidRDefault="006A31A4" w:rsidP="007E0612">
            <w:pPr>
              <w:jc w:val="center"/>
              <w:rPr>
                <w:rFonts w:ascii="GHEA Grapalat" w:hAnsi="GHEA Grapalat"/>
                <w:lang w:val="ru-RU"/>
              </w:rPr>
            </w:pPr>
          </w:p>
          <w:p w:rsidR="006A31A4" w:rsidRDefault="006A31A4" w:rsidP="007E0612">
            <w:pPr>
              <w:rPr>
                <w:rFonts w:ascii="GHEA Grapalat" w:hAnsi="GHEA Grapalat"/>
                <w:lang w:val="ru-RU"/>
              </w:rPr>
            </w:pPr>
          </w:p>
          <w:p w:rsidR="006A31A4" w:rsidRDefault="006A31A4" w:rsidP="007E0612">
            <w:pPr>
              <w:jc w:val="center"/>
              <w:rPr>
                <w:rFonts w:ascii="GHEA Grapalat" w:hAnsi="GHEA Grapalat"/>
                <w:lang w:val="ru-RU"/>
              </w:rPr>
            </w:pPr>
          </w:p>
          <w:p w:rsidR="006A31A4" w:rsidRDefault="006A31A4" w:rsidP="007E0612">
            <w:pPr>
              <w:jc w:val="center"/>
              <w:rPr>
                <w:rFonts w:ascii="GHEA Grapalat" w:hAnsi="GHEA Grapalat"/>
                <w:lang w:val="hy-AM"/>
              </w:rPr>
            </w:pPr>
            <w:r>
              <w:rPr>
                <w:rFonts w:ascii="GHEA Grapalat" w:hAnsi="GHEA Grapalat"/>
                <w:lang w:val="hy-AM"/>
              </w:rPr>
              <w:t>---------------------------------</w:t>
            </w:r>
          </w:p>
          <w:p w:rsidR="006A31A4" w:rsidRDefault="006A31A4" w:rsidP="007E0612">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A31A4" w:rsidRDefault="006A31A4" w:rsidP="007E0612">
            <w:pPr>
              <w:jc w:val="center"/>
              <w:rPr>
                <w:rFonts w:ascii="GHEA Grapalat" w:hAnsi="GHEA Grapalat"/>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p>
    <w:p w:rsidR="006E5207" w:rsidRDefault="006E5207" w:rsidP="006E5207">
      <w:pPr>
        <w:rPr>
          <w:rFonts w:ascii="GHEA Grapalat" w:hAnsi="GHEA Grapalat"/>
          <w:sz w:val="20"/>
          <w:lang w:val="hy-AM"/>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A31A4" w:rsidRDefault="006A31A4" w:rsidP="006E5207">
      <w:pPr>
        <w:ind w:firstLine="720"/>
        <w:jc w:val="both"/>
        <w:rPr>
          <w:rFonts w:ascii="GHEA Grapalat" w:hAnsi="GHEA Grapalat" w:cs="Sylfaen"/>
          <w:i/>
          <w:sz w:val="20"/>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6E5207"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p>
    <w:p w:rsidR="006E5207" w:rsidRDefault="006E5207" w:rsidP="006E5207">
      <w:pPr>
        <w:jc w:val="right"/>
        <w:rPr>
          <w:rFonts w:ascii="GHEA Grapalat" w:hAnsi="GHEA Grapalat"/>
          <w:i/>
          <w:sz w:val="18"/>
          <w:lang w:val="hy-AM"/>
        </w:rPr>
      </w:pPr>
      <w:r>
        <w:rPr>
          <w:rFonts w:ascii="GHEA Grapalat" w:hAnsi="GHEA Grapalat"/>
          <w:i/>
          <w:sz w:val="18"/>
          <w:lang w:val="hy-AM"/>
        </w:rPr>
        <w:lastRenderedPageBreak/>
        <w:t>Հավելված N 1</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w:t>
      </w:r>
      <w:r w:rsidR="00834C09" w:rsidRPr="0069073C">
        <w:rPr>
          <w:rFonts w:ascii="GHEA Grapalat" w:hAnsi="GHEA Grapalat"/>
          <w:b/>
          <w:sz w:val="22"/>
          <w:szCs w:val="22"/>
          <w:lang w:val="af-ZA"/>
        </w:rPr>
        <w:t>ԱՄ</w:t>
      </w:r>
      <w:r w:rsidR="00834C09" w:rsidRPr="00600709">
        <w:rPr>
          <w:rFonts w:ascii="GHEA Grapalat" w:hAnsi="GHEA Grapalat"/>
          <w:b/>
          <w:sz w:val="22"/>
          <w:szCs w:val="22"/>
          <w:lang w:val="hy-AM"/>
        </w:rPr>
        <w:t>ԱԳ</w:t>
      </w:r>
      <w:r w:rsidR="00834C09" w:rsidRPr="0069073C">
        <w:rPr>
          <w:rFonts w:ascii="GHEA Grapalat" w:hAnsi="GHEA Grapalat"/>
          <w:b/>
          <w:sz w:val="22"/>
          <w:szCs w:val="22"/>
          <w:lang w:val="af-ZA"/>
        </w:rPr>
        <w:t>Դ</w:t>
      </w:r>
      <w:r w:rsidR="00834C09">
        <w:rPr>
          <w:rFonts w:ascii="GHEA Grapalat" w:hAnsi="GHEA Grapalat"/>
          <w:b/>
          <w:sz w:val="22"/>
          <w:szCs w:val="22"/>
          <w:lang w:val="af-ZA"/>
        </w:rPr>
        <w:t>3-ԳՀԱՊՁԲ-20</w:t>
      </w:r>
      <w:r w:rsidR="00834C09" w:rsidRPr="0069073C">
        <w:rPr>
          <w:rFonts w:ascii="GHEA Grapalat" w:hAnsi="GHEA Grapalat"/>
          <w:b/>
          <w:sz w:val="22"/>
          <w:szCs w:val="22"/>
          <w:lang w:val="af-ZA"/>
        </w:rPr>
        <w:t>/</w:t>
      </w:r>
      <w:r w:rsidR="00834C09">
        <w:rPr>
          <w:rFonts w:ascii="GHEA Grapalat" w:hAnsi="GHEA Grapalat"/>
          <w:b/>
          <w:sz w:val="22"/>
          <w:szCs w:val="22"/>
          <w:lang w:val="af-ZA"/>
        </w:rPr>
        <w:t>2</w:t>
      </w:r>
      <w:r>
        <w:rPr>
          <w:rFonts w:ascii="GHEA Grapalat" w:hAnsi="GHEA Grapalat"/>
          <w:i/>
          <w:sz w:val="18"/>
          <w:lang w:val="hy-AM"/>
        </w:rPr>
        <w:t xml:space="preserve">      ծածկագրով պայմանագրի</w:t>
      </w:r>
    </w:p>
    <w:p w:rsidR="006E5207" w:rsidRDefault="006E5207" w:rsidP="006E5207">
      <w:pPr>
        <w:jc w:val="center"/>
        <w:rPr>
          <w:rFonts w:ascii="GHEA Grapalat" w:hAnsi="GHEA Grapalat"/>
          <w:sz w:val="18"/>
          <w:lang w:val="hy-AM"/>
        </w:rPr>
      </w:pPr>
    </w:p>
    <w:p w:rsidR="006E5207" w:rsidRDefault="006E5207" w:rsidP="006E5207">
      <w:pPr>
        <w:jc w:val="center"/>
        <w:rPr>
          <w:rFonts w:ascii="GHEA Grapalat" w:hAnsi="GHEA Grapalat"/>
          <w:sz w:val="20"/>
          <w:lang w:val="hy-AM"/>
        </w:rPr>
      </w:pPr>
    </w:p>
    <w:p w:rsidR="006E5207" w:rsidRDefault="006E5207" w:rsidP="006E5207">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6E5207" w:rsidRDefault="006E5207" w:rsidP="006E5207">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275"/>
        <w:gridCol w:w="1560"/>
        <w:gridCol w:w="850"/>
        <w:gridCol w:w="4678"/>
        <w:gridCol w:w="708"/>
        <w:gridCol w:w="567"/>
        <w:gridCol w:w="709"/>
        <w:gridCol w:w="709"/>
        <w:gridCol w:w="1276"/>
        <w:gridCol w:w="1276"/>
        <w:gridCol w:w="1559"/>
      </w:tblGrid>
      <w:tr w:rsidR="00472870" w:rsidRPr="00472870" w:rsidTr="00FC053F">
        <w:tc>
          <w:tcPr>
            <w:tcW w:w="15701" w:type="dxa"/>
            <w:gridSpan w:val="12"/>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Ապրանքի</w:t>
            </w:r>
          </w:p>
        </w:tc>
      </w:tr>
      <w:tr w:rsidR="00472870" w:rsidRPr="00472870" w:rsidTr="00472870">
        <w:trPr>
          <w:trHeight w:val="219"/>
        </w:trPr>
        <w:tc>
          <w:tcPr>
            <w:tcW w:w="534"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հրավերով նախատեսված չափաբաժնի համարը</w:t>
            </w:r>
          </w:p>
        </w:tc>
        <w:tc>
          <w:tcPr>
            <w:tcW w:w="1275"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գնումների պլանով նախատեսված միջանցիկ ծածկագիրը` ըստ ԳՄԱ դասակարգման (CPV)</w:t>
            </w:r>
          </w:p>
        </w:tc>
        <w:tc>
          <w:tcPr>
            <w:tcW w:w="1560"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անվանումը և ապրանքային նշանը</w:t>
            </w:r>
          </w:p>
        </w:tc>
        <w:tc>
          <w:tcPr>
            <w:tcW w:w="850"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արտադրողը և ծագման երկիրը</w:t>
            </w:r>
          </w:p>
        </w:tc>
        <w:tc>
          <w:tcPr>
            <w:tcW w:w="4678"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տեխնիկական բնութագիրը</w:t>
            </w:r>
          </w:p>
        </w:tc>
        <w:tc>
          <w:tcPr>
            <w:tcW w:w="708"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չափման միավորը</w:t>
            </w:r>
          </w:p>
        </w:tc>
        <w:tc>
          <w:tcPr>
            <w:tcW w:w="567"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միավոր գինը/ՀՀ դրամ</w:t>
            </w:r>
          </w:p>
        </w:tc>
        <w:tc>
          <w:tcPr>
            <w:tcW w:w="709"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ընդհանուր գինը/ՀՀ դրամ</w:t>
            </w:r>
          </w:p>
        </w:tc>
        <w:tc>
          <w:tcPr>
            <w:tcW w:w="709"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ընդհանուր քանակը</w:t>
            </w:r>
          </w:p>
        </w:tc>
        <w:tc>
          <w:tcPr>
            <w:tcW w:w="4111" w:type="dxa"/>
            <w:gridSpan w:val="3"/>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մատակարարման</w:t>
            </w:r>
          </w:p>
        </w:tc>
      </w:tr>
      <w:tr w:rsidR="00472870" w:rsidRPr="00472870" w:rsidTr="00472870">
        <w:trPr>
          <w:trHeight w:val="2167"/>
        </w:trPr>
        <w:tc>
          <w:tcPr>
            <w:tcW w:w="534" w:type="dxa"/>
            <w:vMerge/>
            <w:vAlign w:val="center"/>
          </w:tcPr>
          <w:p w:rsidR="00472870" w:rsidRPr="00472870" w:rsidRDefault="00472870" w:rsidP="00472870">
            <w:pPr>
              <w:jc w:val="center"/>
              <w:rPr>
                <w:rFonts w:ascii="GHEA Grapalat" w:hAnsi="GHEA Grapalat"/>
                <w:sz w:val="16"/>
                <w:szCs w:val="16"/>
              </w:rPr>
            </w:pPr>
          </w:p>
        </w:tc>
        <w:tc>
          <w:tcPr>
            <w:tcW w:w="1275" w:type="dxa"/>
            <w:vMerge/>
            <w:vAlign w:val="center"/>
          </w:tcPr>
          <w:p w:rsidR="00472870" w:rsidRPr="00472870" w:rsidRDefault="00472870" w:rsidP="00472870">
            <w:pPr>
              <w:jc w:val="center"/>
              <w:rPr>
                <w:rFonts w:ascii="GHEA Grapalat" w:hAnsi="GHEA Grapalat"/>
                <w:sz w:val="16"/>
                <w:szCs w:val="16"/>
              </w:rPr>
            </w:pPr>
          </w:p>
        </w:tc>
        <w:tc>
          <w:tcPr>
            <w:tcW w:w="1560" w:type="dxa"/>
            <w:vMerge/>
            <w:vAlign w:val="center"/>
          </w:tcPr>
          <w:p w:rsidR="00472870" w:rsidRPr="00472870" w:rsidRDefault="00472870" w:rsidP="00472870">
            <w:pPr>
              <w:jc w:val="center"/>
              <w:rPr>
                <w:rFonts w:ascii="GHEA Grapalat" w:hAnsi="GHEA Grapalat"/>
                <w:sz w:val="16"/>
                <w:szCs w:val="16"/>
              </w:rPr>
            </w:pPr>
          </w:p>
        </w:tc>
        <w:tc>
          <w:tcPr>
            <w:tcW w:w="850" w:type="dxa"/>
            <w:vMerge/>
            <w:vAlign w:val="center"/>
          </w:tcPr>
          <w:p w:rsidR="00472870" w:rsidRPr="00472870" w:rsidRDefault="00472870" w:rsidP="00472870">
            <w:pPr>
              <w:jc w:val="center"/>
              <w:rPr>
                <w:rFonts w:ascii="GHEA Grapalat" w:hAnsi="GHEA Grapalat"/>
                <w:sz w:val="16"/>
                <w:szCs w:val="16"/>
              </w:rPr>
            </w:pPr>
          </w:p>
        </w:tc>
        <w:tc>
          <w:tcPr>
            <w:tcW w:w="4678" w:type="dxa"/>
            <w:vMerge/>
            <w:vAlign w:val="center"/>
          </w:tcPr>
          <w:p w:rsidR="00472870" w:rsidRPr="00472870" w:rsidRDefault="00472870" w:rsidP="00472870">
            <w:pPr>
              <w:jc w:val="center"/>
              <w:rPr>
                <w:rFonts w:ascii="GHEA Grapalat" w:hAnsi="GHEA Grapalat"/>
                <w:sz w:val="16"/>
                <w:szCs w:val="16"/>
              </w:rPr>
            </w:pPr>
          </w:p>
        </w:tc>
        <w:tc>
          <w:tcPr>
            <w:tcW w:w="708" w:type="dxa"/>
            <w:vMerge/>
            <w:vAlign w:val="center"/>
          </w:tcPr>
          <w:p w:rsidR="00472870" w:rsidRPr="00472870" w:rsidRDefault="00472870" w:rsidP="00472870">
            <w:pPr>
              <w:jc w:val="center"/>
              <w:rPr>
                <w:rFonts w:ascii="GHEA Grapalat" w:hAnsi="GHEA Grapalat"/>
                <w:sz w:val="16"/>
                <w:szCs w:val="16"/>
              </w:rPr>
            </w:pPr>
          </w:p>
        </w:tc>
        <w:tc>
          <w:tcPr>
            <w:tcW w:w="567" w:type="dxa"/>
            <w:vMerge/>
            <w:vAlign w:val="center"/>
          </w:tcPr>
          <w:p w:rsidR="00472870" w:rsidRPr="00472870" w:rsidRDefault="00472870" w:rsidP="00472870">
            <w:pPr>
              <w:jc w:val="center"/>
              <w:rPr>
                <w:rFonts w:ascii="GHEA Grapalat" w:hAnsi="GHEA Grapalat"/>
                <w:sz w:val="16"/>
                <w:szCs w:val="16"/>
              </w:rPr>
            </w:pPr>
          </w:p>
        </w:tc>
        <w:tc>
          <w:tcPr>
            <w:tcW w:w="709" w:type="dxa"/>
            <w:vMerge/>
            <w:vAlign w:val="center"/>
          </w:tcPr>
          <w:p w:rsidR="00472870" w:rsidRPr="00472870" w:rsidRDefault="00472870" w:rsidP="00472870">
            <w:pPr>
              <w:jc w:val="center"/>
              <w:rPr>
                <w:rFonts w:ascii="GHEA Grapalat" w:hAnsi="GHEA Grapalat"/>
                <w:sz w:val="16"/>
                <w:szCs w:val="16"/>
              </w:rPr>
            </w:pPr>
          </w:p>
        </w:tc>
        <w:tc>
          <w:tcPr>
            <w:tcW w:w="709" w:type="dxa"/>
            <w:vMerge/>
            <w:vAlign w:val="center"/>
          </w:tcPr>
          <w:p w:rsidR="00472870" w:rsidRPr="00472870" w:rsidRDefault="00472870" w:rsidP="00472870">
            <w:pPr>
              <w:jc w:val="center"/>
              <w:rPr>
                <w:rFonts w:ascii="GHEA Grapalat" w:hAnsi="GHEA Grapalat"/>
                <w:sz w:val="16"/>
                <w:szCs w:val="16"/>
              </w:rPr>
            </w:pP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հասցեն</w:t>
            </w: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ենթակա քանակը</w:t>
            </w:r>
          </w:p>
        </w:tc>
        <w:tc>
          <w:tcPr>
            <w:tcW w:w="1559"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Ժամկետը**</w:t>
            </w:r>
          </w:p>
          <w:p w:rsidR="00472870" w:rsidRPr="00472870" w:rsidRDefault="00472870" w:rsidP="00472870">
            <w:pPr>
              <w:jc w:val="center"/>
              <w:rPr>
                <w:rFonts w:ascii="GHEA Grapalat" w:hAnsi="GHEA Grapalat"/>
                <w:sz w:val="16"/>
                <w:szCs w:val="16"/>
              </w:rPr>
            </w:pPr>
          </w:p>
        </w:tc>
      </w:tr>
      <w:tr w:rsidR="00E65412" w:rsidRPr="005B4701" w:rsidTr="00D92D1B">
        <w:trPr>
          <w:trHeight w:val="246"/>
        </w:trPr>
        <w:tc>
          <w:tcPr>
            <w:tcW w:w="534" w:type="dxa"/>
            <w:vAlign w:val="center"/>
          </w:tcPr>
          <w:p w:rsidR="00E65412" w:rsidRDefault="00E65412" w:rsidP="0044582B">
            <w:pPr>
              <w:rPr>
                <w:rFonts w:ascii="GHEA Grapalat" w:hAnsi="GHEA Grapalat"/>
                <w:sz w:val="16"/>
                <w:szCs w:val="16"/>
              </w:rPr>
            </w:pPr>
            <w:r>
              <w:rPr>
                <w:rFonts w:ascii="GHEA Grapalat" w:hAnsi="GHEA Grapalat"/>
                <w:sz w:val="16"/>
                <w:szCs w:val="16"/>
              </w:rPr>
              <w:t>10</w:t>
            </w:r>
          </w:p>
        </w:tc>
        <w:tc>
          <w:tcPr>
            <w:tcW w:w="1275" w:type="dxa"/>
            <w:vAlign w:val="center"/>
          </w:tcPr>
          <w:p w:rsidR="00E65412" w:rsidRDefault="00E65412" w:rsidP="009E7528">
            <w:pPr>
              <w:jc w:val="center"/>
              <w:rPr>
                <w:rFonts w:ascii="Calibri" w:hAnsi="Calibri" w:cs="Calibri"/>
                <w:lang w:eastAsia="ru-RU"/>
              </w:rPr>
            </w:pPr>
            <w:r>
              <w:rPr>
                <w:rFonts w:ascii="Calibri" w:hAnsi="Calibri" w:cs="Calibri"/>
                <w:szCs w:val="22"/>
                <w:lang w:eastAsia="ru-RU"/>
              </w:rPr>
              <w:t>15112000</w:t>
            </w:r>
          </w:p>
        </w:tc>
        <w:tc>
          <w:tcPr>
            <w:tcW w:w="1560" w:type="dxa"/>
            <w:vAlign w:val="center"/>
          </w:tcPr>
          <w:p w:rsidR="00E65412" w:rsidRDefault="00E65412" w:rsidP="009E7528">
            <w:pPr>
              <w:rPr>
                <w:rFonts w:ascii="Sylfaen" w:hAnsi="Sylfaen" w:cs="Sylfaen"/>
                <w:sz w:val="18"/>
                <w:szCs w:val="18"/>
              </w:rPr>
            </w:pPr>
            <w:r>
              <w:rPr>
                <w:rFonts w:ascii="Sylfaen" w:hAnsi="Sylfaen" w:cs="Sylfaen"/>
                <w:sz w:val="18"/>
                <w:szCs w:val="18"/>
              </w:rPr>
              <w:t>Հավի կրծքամիս</w:t>
            </w:r>
          </w:p>
        </w:tc>
        <w:tc>
          <w:tcPr>
            <w:tcW w:w="850" w:type="dxa"/>
            <w:vAlign w:val="center"/>
          </w:tcPr>
          <w:p w:rsidR="00E65412" w:rsidRPr="00472870" w:rsidRDefault="00E65412" w:rsidP="006A31A4">
            <w:pPr>
              <w:jc w:val="center"/>
              <w:rPr>
                <w:rFonts w:ascii="GHEA Grapalat" w:hAnsi="GHEA Grapalat"/>
                <w:sz w:val="16"/>
                <w:szCs w:val="16"/>
              </w:rPr>
            </w:pPr>
          </w:p>
        </w:tc>
        <w:tc>
          <w:tcPr>
            <w:tcW w:w="4678" w:type="dxa"/>
            <w:vAlign w:val="center"/>
          </w:tcPr>
          <w:p w:rsidR="00E65412" w:rsidRPr="006C362B" w:rsidRDefault="00E65412" w:rsidP="001E7C31">
            <w:pPr>
              <w:jc w:val="center"/>
              <w:rPr>
                <w:rFonts w:ascii="GHEA Grapalat" w:hAnsi="GHEA Grapalat" w:cs="Sylfaen"/>
                <w:color w:val="000000"/>
                <w:sz w:val="16"/>
                <w:szCs w:val="16"/>
                <w:lang w:val="hy-AM"/>
              </w:rPr>
            </w:pPr>
            <w:r w:rsidRPr="00472870">
              <w:rPr>
                <w:rFonts w:ascii="GHEA Grapalat" w:hAnsi="GHEA Grapalat" w:cs="Sylfaen"/>
                <w:color w:val="000000"/>
                <w:sz w:val="16"/>
                <w:szCs w:val="16"/>
                <w:lang w:val="hy-AM"/>
              </w:rPr>
              <w:t>Հավի</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կրծքա</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միս</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պաղեցրած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տեղա</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կան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Մաքուր</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արյունազրկված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առանց</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կողմնակի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հոտերի</w:t>
            </w:r>
            <w:r w:rsidRPr="00472870">
              <w:rPr>
                <w:rFonts w:ascii="GHEA Grapalat" w:hAnsi="GHEA Grapalat" w:cs="Arial"/>
                <w:color w:val="000000"/>
                <w:sz w:val="16"/>
                <w:szCs w:val="16"/>
                <w:lang w:val="hy-AM"/>
              </w:rPr>
              <w:t>,</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փաթեթավորված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պոլիէթիլենային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թաղանթներով</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ԳՕՍՏ</w:t>
            </w:r>
            <w:r w:rsidRPr="00472870">
              <w:rPr>
                <w:rFonts w:ascii="GHEA Grapalat" w:hAnsi="GHEA Grapalat" w:cs="Arial"/>
                <w:color w:val="000000"/>
                <w:sz w:val="16"/>
                <w:szCs w:val="16"/>
                <w:lang w:val="hy-AM"/>
              </w:rPr>
              <w:t xml:space="preserve"> 25391-82</w:t>
            </w:r>
            <w:r w:rsidRPr="00472870">
              <w:rPr>
                <w:rFonts w:ascii="GHEA Grapalat" w:hAnsi="GHEA Grapalat" w:cs="Tahoma"/>
                <w:color w:val="000000"/>
                <w:sz w:val="16"/>
                <w:szCs w:val="16"/>
                <w:lang w:val="hy-AM"/>
              </w:rPr>
              <w:t>։</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Անվտանգությունը</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և</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մակնշումը</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ըստ</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ՀՀ</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կառավարության</w:t>
            </w:r>
            <w:r w:rsidRPr="00472870">
              <w:rPr>
                <w:rFonts w:ascii="GHEA Grapalat" w:hAnsi="GHEA Grapalat" w:cs="Arial"/>
                <w:color w:val="000000"/>
                <w:sz w:val="16"/>
                <w:szCs w:val="16"/>
                <w:lang w:val="hy-AM"/>
              </w:rPr>
              <w:t xml:space="preserve"> 2006</w:t>
            </w:r>
            <w:r w:rsidRPr="00472870">
              <w:rPr>
                <w:rFonts w:ascii="GHEA Grapalat" w:hAnsi="GHEA Grapalat" w:cs="Sylfaen"/>
                <w:color w:val="000000"/>
                <w:sz w:val="16"/>
                <w:szCs w:val="16"/>
                <w:lang w:val="hy-AM"/>
              </w:rPr>
              <w:t>թ</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հոկտեմբերի</w:t>
            </w:r>
            <w:r w:rsidRPr="00472870">
              <w:rPr>
                <w:rFonts w:ascii="GHEA Grapalat" w:hAnsi="GHEA Grapalat" w:cs="Arial"/>
                <w:color w:val="000000"/>
                <w:sz w:val="16"/>
                <w:szCs w:val="16"/>
                <w:lang w:val="hy-AM"/>
              </w:rPr>
              <w:t xml:space="preserve"> 19-</w:t>
            </w:r>
            <w:r w:rsidRPr="00472870">
              <w:rPr>
                <w:rFonts w:ascii="GHEA Grapalat" w:hAnsi="GHEA Grapalat" w:cs="Sylfaen"/>
                <w:color w:val="000000"/>
                <w:sz w:val="16"/>
                <w:szCs w:val="16"/>
                <w:lang w:val="hy-AM"/>
              </w:rPr>
              <w:t>ի</w:t>
            </w:r>
            <w:r w:rsidRPr="00472870">
              <w:rPr>
                <w:rFonts w:ascii="GHEA Grapalat" w:hAnsi="GHEA Grapalat" w:cs="Arial"/>
                <w:color w:val="000000"/>
                <w:sz w:val="16"/>
                <w:szCs w:val="16"/>
                <w:lang w:val="hy-AM"/>
              </w:rPr>
              <w:t xml:space="preserve"> N 1560-</w:t>
            </w:r>
            <w:r w:rsidRPr="00472870">
              <w:rPr>
                <w:rFonts w:ascii="GHEA Grapalat" w:hAnsi="GHEA Grapalat" w:cs="Sylfaen"/>
                <w:color w:val="000000"/>
                <w:sz w:val="16"/>
                <w:szCs w:val="16"/>
                <w:lang w:val="hy-AM"/>
              </w:rPr>
              <w:t>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որոշմամբ</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հաստատված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Մսի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և</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մսամթերքի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տեխնիկական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կանոնակարգի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և</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Սննդամթերքի</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անվտանգության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մասին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ՀՀ</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օրենքի</w:t>
            </w:r>
            <w:r w:rsidRPr="00472870">
              <w:rPr>
                <w:rFonts w:ascii="GHEA Grapalat" w:hAnsi="GHEA Grapalat" w:cs="Arial"/>
                <w:color w:val="000000"/>
                <w:sz w:val="16"/>
                <w:szCs w:val="16"/>
                <w:lang w:val="hy-AM"/>
              </w:rPr>
              <w:t xml:space="preserve"> 8-</w:t>
            </w:r>
            <w:r w:rsidRPr="00472870">
              <w:rPr>
                <w:rFonts w:ascii="GHEA Grapalat" w:hAnsi="GHEA Grapalat" w:cs="Sylfaen"/>
                <w:color w:val="000000"/>
                <w:sz w:val="16"/>
                <w:szCs w:val="16"/>
                <w:lang w:val="hy-AM"/>
              </w:rPr>
              <w:t>րդ</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հոդվածի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պիտանելիութայն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մնացորդային</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ժամկետը</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ոչ</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պակաս</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քան</w:t>
            </w:r>
            <w:r w:rsidRPr="00472870">
              <w:rPr>
                <w:rFonts w:ascii="GHEA Grapalat" w:hAnsi="GHEA Grapalat" w:cs="Arial"/>
                <w:color w:val="000000"/>
                <w:sz w:val="16"/>
                <w:szCs w:val="16"/>
                <w:lang w:val="hy-AM"/>
              </w:rPr>
              <w:t xml:space="preserve"> 80 </w:t>
            </w:r>
            <w:r w:rsidRPr="00472870">
              <w:rPr>
                <w:rFonts w:ascii="GHEA Grapalat" w:hAnsi="GHEA Grapalat" w:cs="Calibri"/>
                <w:color w:val="000000"/>
                <w:sz w:val="16"/>
                <w:szCs w:val="16"/>
                <w:lang w:val="hy-AM"/>
              </w:rPr>
              <w:t>%</w:t>
            </w:r>
            <w:r w:rsidR="006C362B" w:rsidRPr="006C362B">
              <w:rPr>
                <w:rFonts w:ascii="GHEA Grapalat" w:hAnsi="GHEA Grapalat"/>
                <w:color w:val="000000"/>
                <w:sz w:val="16"/>
                <w:szCs w:val="16"/>
                <w:lang w:val="hy-AM"/>
              </w:rPr>
              <w:t xml:space="preserve"> Պարտադիր պայմաններ՝ տեղափոխումը միայն ՀՀ ՍԱՊԾ կողմից տրամադրված համապատասխան թույլտվությամբ տրանսպորտային միջոցներով</w:t>
            </w:r>
            <w:r w:rsidR="006C362B" w:rsidRPr="00466749">
              <w:rPr>
                <w:rFonts w:ascii="Sylfaen" w:hAnsi="Sylfaen" w:cs="Sylfaen"/>
                <w:color w:val="000000"/>
                <w:sz w:val="16"/>
                <w:szCs w:val="16"/>
                <w:lang w:val="hy-AM"/>
              </w:rPr>
              <w:t xml:space="preserve"> </w:t>
            </w:r>
            <w:r w:rsidR="006C362B" w:rsidRPr="006C362B">
              <w:rPr>
                <w:rFonts w:ascii="Sylfaen" w:hAnsi="Sylfaen" w:cs="Sylfaen"/>
                <w:color w:val="000000"/>
                <w:sz w:val="16"/>
                <w:szCs w:val="16"/>
                <w:lang w:val="hy-AM"/>
              </w:rPr>
              <w:t>:</w:t>
            </w:r>
            <w:r w:rsidR="006C362B" w:rsidRPr="00466749">
              <w:rPr>
                <w:rFonts w:ascii="Sylfaen" w:hAnsi="Sylfaen" w:cs="Sylfaen"/>
                <w:color w:val="000000"/>
                <w:sz w:val="16"/>
                <w:szCs w:val="16"/>
                <w:lang w:val="hy-AM"/>
              </w:rPr>
              <w:t>Մատակարարման</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կոնկրետ</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օրը</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և</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ժամը</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որոշվում</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է</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Գնորդի</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կողմից</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նախնական</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ոչ</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շուտ</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քան</w:t>
            </w:r>
            <w:r w:rsidR="006C362B" w:rsidRPr="00466749">
              <w:rPr>
                <w:rFonts w:ascii="Times LatArm" w:hAnsi="Times LatArm"/>
                <w:color w:val="000000"/>
                <w:sz w:val="16"/>
                <w:szCs w:val="16"/>
                <w:lang w:val="hy-AM"/>
              </w:rPr>
              <w:t xml:space="preserve"> 2 </w:t>
            </w:r>
            <w:r w:rsidR="006C362B" w:rsidRPr="00466749">
              <w:rPr>
                <w:rFonts w:ascii="Sylfaen" w:hAnsi="Sylfaen" w:cs="Sylfaen"/>
                <w:color w:val="000000"/>
                <w:sz w:val="16"/>
                <w:szCs w:val="16"/>
                <w:lang w:val="hy-AM"/>
              </w:rPr>
              <w:t>աշխատանքային</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օր</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առաջ</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պատվերի</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միջոցով՝</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էլ</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փոստով</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կամ</w:t>
            </w:r>
            <w:r w:rsidR="006C362B" w:rsidRPr="00466749">
              <w:rPr>
                <w:rFonts w:ascii="Times LatArm" w:hAnsi="Times LatArm"/>
                <w:color w:val="000000"/>
                <w:sz w:val="16"/>
                <w:szCs w:val="16"/>
                <w:lang w:val="hy-AM"/>
              </w:rPr>
              <w:t xml:space="preserve"> </w:t>
            </w:r>
            <w:r w:rsidR="006C362B" w:rsidRPr="00466749">
              <w:rPr>
                <w:rFonts w:ascii="Sylfaen" w:hAnsi="Sylfaen" w:cs="Sylfaen"/>
                <w:color w:val="000000"/>
                <w:sz w:val="16"/>
                <w:szCs w:val="16"/>
                <w:lang w:val="hy-AM"/>
              </w:rPr>
              <w:t>հեռախոսազանգով</w:t>
            </w:r>
            <w:r w:rsidR="006C362B" w:rsidRPr="00466749">
              <w:rPr>
                <w:rFonts w:ascii="Times LatArm" w:hAnsi="Times LatArm"/>
                <w:color w:val="000000"/>
                <w:sz w:val="16"/>
                <w:szCs w:val="16"/>
                <w:lang w:val="hy-AM"/>
              </w:rPr>
              <w:t>:</w:t>
            </w:r>
          </w:p>
        </w:tc>
        <w:tc>
          <w:tcPr>
            <w:tcW w:w="708" w:type="dxa"/>
            <w:vAlign w:val="center"/>
          </w:tcPr>
          <w:p w:rsidR="00E65412" w:rsidRPr="008D2659" w:rsidRDefault="00E65412" w:rsidP="006A31A4">
            <w:pPr>
              <w:jc w:val="center"/>
              <w:rPr>
                <w:rFonts w:ascii="GHEA Grapalat" w:hAnsi="GHEA Grapalat"/>
                <w:bCs/>
                <w:sz w:val="16"/>
                <w:szCs w:val="16"/>
              </w:rPr>
            </w:pPr>
            <w:r>
              <w:rPr>
                <w:rFonts w:ascii="GHEA Grapalat" w:hAnsi="GHEA Grapalat"/>
                <w:bCs/>
                <w:sz w:val="16"/>
                <w:szCs w:val="16"/>
              </w:rPr>
              <w:t>կգ</w:t>
            </w:r>
          </w:p>
        </w:tc>
        <w:tc>
          <w:tcPr>
            <w:tcW w:w="567" w:type="dxa"/>
            <w:vAlign w:val="center"/>
          </w:tcPr>
          <w:p w:rsidR="00E65412" w:rsidRPr="005B4701" w:rsidRDefault="00E65412" w:rsidP="006A31A4">
            <w:pPr>
              <w:jc w:val="center"/>
              <w:rPr>
                <w:rFonts w:ascii="GHEA Grapalat" w:hAnsi="GHEA Grapalat"/>
                <w:sz w:val="16"/>
                <w:szCs w:val="16"/>
                <w:lang w:val="hy-AM"/>
              </w:rPr>
            </w:pPr>
          </w:p>
        </w:tc>
        <w:tc>
          <w:tcPr>
            <w:tcW w:w="709" w:type="dxa"/>
            <w:vAlign w:val="center"/>
          </w:tcPr>
          <w:p w:rsidR="00E65412" w:rsidRPr="005B4701" w:rsidRDefault="00E65412" w:rsidP="006A31A4">
            <w:pPr>
              <w:jc w:val="center"/>
              <w:rPr>
                <w:rFonts w:ascii="GHEA Grapalat" w:hAnsi="GHEA Grapalat"/>
                <w:sz w:val="16"/>
                <w:szCs w:val="16"/>
                <w:lang w:val="hy-AM"/>
              </w:rPr>
            </w:pPr>
          </w:p>
        </w:tc>
        <w:tc>
          <w:tcPr>
            <w:tcW w:w="709" w:type="dxa"/>
            <w:vAlign w:val="center"/>
          </w:tcPr>
          <w:p w:rsidR="00E65412" w:rsidRPr="00117012" w:rsidRDefault="00E65412" w:rsidP="006A31A4">
            <w:pPr>
              <w:jc w:val="center"/>
              <w:rPr>
                <w:rFonts w:ascii="GHEA Grapalat" w:hAnsi="GHEA Grapalat" w:cs="Calibri"/>
                <w:color w:val="000000"/>
                <w:sz w:val="16"/>
                <w:szCs w:val="16"/>
                <w:highlight w:val="yellow"/>
              </w:rPr>
            </w:pPr>
            <w:r>
              <w:rPr>
                <w:rFonts w:ascii="GHEA Grapalat" w:hAnsi="GHEA Grapalat" w:cs="Calibri"/>
                <w:color w:val="000000"/>
                <w:sz w:val="16"/>
                <w:szCs w:val="16"/>
                <w:highlight w:val="yellow"/>
              </w:rPr>
              <w:t>319.5</w:t>
            </w:r>
          </w:p>
        </w:tc>
        <w:tc>
          <w:tcPr>
            <w:tcW w:w="1276" w:type="dxa"/>
            <w:vAlign w:val="center"/>
          </w:tcPr>
          <w:p w:rsidR="00E65412" w:rsidRPr="005B4701" w:rsidRDefault="00E65412" w:rsidP="005B4701">
            <w:pPr>
              <w:spacing w:line="276" w:lineRule="auto"/>
              <w:jc w:val="center"/>
              <w:rPr>
                <w:rFonts w:ascii="GHEA Grapalat" w:hAnsi="GHEA Grapalat" w:cs="Sylfaen"/>
                <w:color w:val="000000"/>
                <w:sz w:val="18"/>
                <w:szCs w:val="18"/>
                <w:lang w:val="hy-AM"/>
              </w:rPr>
            </w:pPr>
            <w:r w:rsidRPr="005B4701">
              <w:rPr>
                <w:rFonts w:ascii="Sylfaen" w:hAnsi="Sylfaen" w:cs="Sylfaen"/>
                <w:i/>
                <w:sz w:val="18"/>
                <w:szCs w:val="18"/>
                <w:lang w:val="hy-AM"/>
              </w:rPr>
              <w:t>Գ.Արարատ</w:t>
            </w:r>
            <w:r w:rsidRPr="006068B7">
              <w:rPr>
                <w:rFonts w:ascii="Sylfaen" w:hAnsi="Sylfaen" w:cs="Sylfaen"/>
                <w:i/>
                <w:sz w:val="18"/>
                <w:szCs w:val="18"/>
                <w:lang w:val="hy-AM"/>
              </w:rPr>
              <w:t>Խնկո</w:t>
            </w:r>
            <w:r w:rsidRPr="006068B7">
              <w:rPr>
                <w:rFonts w:ascii="Sylfaen" w:hAnsi="Sylfaen" w:cs="Sylfaen"/>
                <w:i/>
                <w:sz w:val="18"/>
                <w:szCs w:val="18"/>
                <w:lang w:val="af-ZA"/>
              </w:rPr>
              <w:t>-</w:t>
            </w:r>
            <w:r w:rsidRPr="006068B7">
              <w:rPr>
                <w:rFonts w:ascii="Sylfaen" w:hAnsi="Sylfaen" w:cs="Sylfaen"/>
                <w:i/>
                <w:sz w:val="18"/>
                <w:szCs w:val="18"/>
                <w:lang w:val="hy-AM"/>
              </w:rPr>
              <w:t>Ապոր</w:t>
            </w:r>
            <w:r w:rsidRPr="006068B7">
              <w:rPr>
                <w:rFonts w:ascii="Sylfaen" w:hAnsi="Sylfaen" w:cs="Sylfaen"/>
                <w:i/>
                <w:sz w:val="18"/>
                <w:szCs w:val="18"/>
                <w:lang w:val="af-ZA"/>
              </w:rPr>
              <w:t xml:space="preserve"> </w:t>
            </w:r>
            <w:r w:rsidRPr="006068B7">
              <w:rPr>
                <w:rFonts w:ascii="Sylfaen" w:hAnsi="Sylfaen" w:cs="Sylfaen"/>
                <w:i/>
                <w:sz w:val="18"/>
                <w:szCs w:val="18"/>
                <w:lan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w:lang w:val="hy-AM"/>
              </w:rPr>
              <w:t>շենք</w:t>
            </w:r>
            <w:r w:rsidRPr="006068B7">
              <w:rPr>
                <w:rFonts w:ascii="Sylfaen" w:hAnsi="Sylfaen" w:cs="Sylfaen"/>
                <w:i/>
                <w:sz w:val="18"/>
                <w:szCs w:val="18"/>
                <w:lang w:val="af-ZA"/>
              </w:rPr>
              <w:t xml:space="preserve"> 43 </w:t>
            </w:r>
          </w:p>
          <w:p w:rsidR="00E65412" w:rsidRPr="005B4701" w:rsidRDefault="00E65412" w:rsidP="006068B7">
            <w:pPr>
              <w:spacing w:line="276" w:lineRule="auto"/>
              <w:jc w:val="center"/>
              <w:rPr>
                <w:rFonts w:ascii="Sylfaen" w:hAnsi="Sylfaen" w:cs="Sylfaen"/>
                <w:i/>
                <w:sz w:val="18"/>
                <w:szCs w:val="18"/>
                <w:lang w:val="hy-AM"/>
              </w:rPr>
            </w:pPr>
          </w:p>
        </w:tc>
        <w:tc>
          <w:tcPr>
            <w:tcW w:w="1276" w:type="dxa"/>
            <w:vAlign w:val="center"/>
          </w:tcPr>
          <w:p w:rsidR="00E65412" w:rsidRPr="00117012" w:rsidRDefault="00E65412" w:rsidP="006A31A4">
            <w:pPr>
              <w:jc w:val="center"/>
              <w:rPr>
                <w:rFonts w:ascii="GHEA Grapalat" w:hAnsi="GHEA Grapalat" w:cs="Calibri"/>
                <w:sz w:val="16"/>
                <w:szCs w:val="16"/>
              </w:rPr>
            </w:pPr>
            <w:r w:rsidRPr="00117012">
              <w:rPr>
                <w:rFonts w:ascii="GHEA Grapalat" w:hAnsi="GHEA Grapalat" w:cs="Calibri"/>
                <w:sz w:val="16"/>
                <w:szCs w:val="16"/>
                <w:lang w:val="hy-AM"/>
              </w:rPr>
              <w:t>319.</w:t>
            </w:r>
            <w:r>
              <w:rPr>
                <w:rFonts w:ascii="GHEA Grapalat" w:hAnsi="GHEA Grapalat" w:cs="Calibri"/>
                <w:sz w:val="16"/>
                <w:szCs w:val="16"/>
              </w:rPr>
              <w:t>5</w:t>
            </w:r>
            <w:r w:rsidRPr="005B4701">
              <w:rPr>
                <w:rFonts w:ascii="GHEA Grapalat" w:hAnsi="GHEA Grapalat" w:cs="Calibri"/>
                <w:sz w:val="16"/>
                <w:szCs w:val="16"/>
                <w:lang w:val="hy-AM"/>
              </w:rPr>
              <w:t xml:space="preserve"> </w:t>
            </w:r>
          </w:p>
        </w:tc>
        <w:tc>
          <w:tcPr>
            <w:tcW w:w="1559" w:type="dxa"/>
          </w:tcPr>
          <w:p w:rsidR="00E65412" w:rsidRPr="005B4701" w:rsidRDefault="006C362B" w:rsidP="006A31A4">
            <w:pPr>
              <w:jc w:val="center"/>
              <w:rPr>
                <w:rFonts w:ascii="GHEA Grapalat" w:hAnsi="GHEA Grapalat"/>
                <w:sz w:val="16"/>
                <w:szCs w:val="16"/>
                <w:lang w:val="hy-AM"/>
              </w:rPr>
            </w:pPr>
            <w:r w:rsidRPr="00466749">
              <w:rPr>
                <w:rFonts w:ascii="Sylfaen" w:hAnsi="Sylfaen" w:cs="Calibri"/>
                <w:color w:val="000000"/>
                <w:sz w:val="16"/>
                <w:szCs w:val="16"/>
              </w:rPr>
              <w:t>մ</w:t>
            </w:r>
            <w:r w:rsidRPr="00466749">
              <w:rPr>
                <w:rFonts w:ascii="Sylfaen" w:hAnsi="Sylfaen" w:cs="Calibri"/>
                <w:color w:val="000000"/>
                <w:sz w:val="16"/>
                <w:szCs w:val="16"/>
                <w:lang w:val="hy-AM"/>
              </w:rPr>
              <w:t>ին</w:t>
            </w:r>
            <w:r w:rsidRPr="00466749">
              <w:rPr>
                <w:rFonts w:ascii="Sylfaen" w:hAnsi="Sylfaen" w:cs="Calibri"/>
                <w:color w:val="000000"/>
                <w:sz w:val="16"/>
                <w:szCs w:val="16"/>
              </w:rPr>
              <w:t>չև</w:t>
            </w:r>
            <w:r w:rsidRPr="00466749">
              <w:rPr>
                <w:rFonts w:ascii="Sylfaen" w:hAnsi="Sylfaen" w:cs="Calibri"/>
                <w:color w:val="000000"/>
                <w:sz w:val="16"/>
                <w:szCs w:val="16"/>
                <w:lang w:val="es-ES"/>
              </w:rPr>
              <w:t xml:space="preserve"> 2020</w:t>
            </w:r>
            <w:r w:rsidRPr="00466749">
              <w:rPr>
                <w:rFonts w:ascii="Sylfaen" w:hAnsi="Sylfaen" w:cs="Calibri"/>
                <w:color w:val="000000"/>
                <w:sz w:val="16"/>
                <w:szCs w:val="16"/>
              </w:rPr>
              <w:t>թ դեկտեմբերի</w:t>
            </w:r>
            <w:r w:rsidRPr="00466749">
              <w:rPr>
                <w:rFonts w:ascii="Sylfaen" w:hAnsi="Sylfaen" w:cs="Calibri"/>
                <w:color w:val="000000"/>
                <w:sz w:val="16"/>
                <w:szCs w:val="16"/>
                <w:lang w:val="es-ES"/>
              </w:rPr>
              <w:t xml:space="preserve"> 25-</w:t>
            </w:r>
            <w:r w:rsidRPr="00466749">
              <w:rPr>
                <w:rFonts w:ascii="Sylfaen" w:hAnsi="Sylfaen" w:cs="Calibri"/>
                <w:color w:val="000000"/>
                <w:sz w:val="16"/>
                <w:szCs w:val="16"/>
              </w:rPr>
              <w:t>ը</w:t>
            </w:r>
          </w:p>
        </w:tc>
      </w:tr>
    </w:tbl>
    <w:p w:rsidR="00E65412" w:rsidRDefault="00E65412" w:rsidP="006E5207">
      <w:pPr>
        <w:jc w:val="both"/>
        <w:rPr>
          <w:rFonts w:ascii="GHEA Grapalat" w:hAnsi="GHEA Grapalat"/>
          <w:sz w:val="20"/>
        </w:rPr>
      </w:pPr>
    </w:p>
    <w:p w:rsidR="00E65412" w:rsidRDefault="00E65412" w:rsidP="006E5207">
      <w:pPr>
        <w:jc w:val="both"/>
        <w:rPr>
          <w:rFonts w:ascii="GHEA Grapalat" w:hAnsi="GHEA Grapalat"/>
          <w:sz w:val="20"/>
        </w:rPr>
      </w:pPr>
    </w:p>
    <w:p w:rsidR="006E5207" w:rsidRDefault="006E5207" w:rsidP="006E5207">
      <w:pPr>
        <w:jc w:val="both"/>
        <w:rPr>
          <w:rFonts w:ascii="GHEA Grapalat" w:hAnsi="GHEA Grapalat" w:cs="Sylfaen"/>
          <w:i/>
          <w:sz w:val="18"/>
          <w:szCs w:val="18"/>
          <w:lang w:val="pt-BR"/>
        </w:rPr>
      </w:pPr>
      <w:r w:rsidRPr="00866E28">
        <w:rPr>
          <w:rFonts w:ascii="GHEA Grapalat" w:hAnsi="GHEA Grapalat"/>
          <w:sz w:val="20"/>
        </w:rPr>
        <w:t xml:space="preserve">* </w:t>
      </w:r>
      <w:r>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Default="006E5207" w:rsidP="006E5207">
      <w:pPr>
        <w:jc w:val="both"/>
        <w:rPr>
          <w:rFonts w:ascii="GHEA Grapalat" w:hAnsi="GHEA Grapalat" w:cs="Sylfaen"/>
          <w:i/>
          <w:sz w:val="12"/>
          <w:szCs w:val="12"/>
          <w:lang w:val="pt-BR"/>
        </w:rPr>
      </w:pPr>
    </w:p>
    <w:p w:rsidR="006E5207" w:rsidRDefault="006E5207" w:rsidP="006E5207">
      <w:pPr>
        <w:pStyle w:val="FootnoteText"/>
        <w:jc w:val="both"/>
        <w:rPr>
          <w:lang w:val="pt-BR"/>
        </w:rPr>
      </w:pPr>
      <w:r w:rsidRPr="00240D25">
        <w:rPr>
          <w:rFonts w:ascii="GHEA Grapalat" w:hAnsi="GHEA Grapalat"/>
          <w:lang w:val="pt-BR"/>
        </w:rPr>
        <w:t xml:space="preserve">** </w:t>
      </w:r>
      <w:r>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Default="006E5207" w:rsidP="006E5207">
      <w:pPr>
        <w:jc w:val="both"/>
        <w:rPr>
          <w:rFonts w:ascii="GHEA Grapalat" w:hAnsi="GHEA Grapalat"/>
          <w:sz w:val="12"/>
          <w:szCs w:val="12"/>
          <w:lang w:val="pt-BR"/>
        </w:rPr>
      </w:pPr>
    </w:p>
    <w:p w:rsidR="006E5207" w:rsidRDefault="006E5207" w:rsidP="006E5207">
      <w:pPr>
        <w:jc w:val="both"/>
        <w:rPr>
          <w:rFonts w:ascii="GHEA Grapalat" w:hAnsi="GHEA Grapalat"/>
          <w:sz w:val="20"/>
          <w:lang w:val="pt-BR"/>
        </w:rPr>
      </w:pPr>
      <w:r>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1A28B0" w:rsidRDefault="00814300" w:rsidP="00814300">
      <w:pPr>
        <w:tabs>
          <w:tab w:val="left" w:pos="795"/>
        </w:tabs>
        <w:rPr>
          <w:rFonts w:ascii="GHEA Grapalat" w:hAnsi="GHEA Grapalat" w:cs="Sylfaen"/>
          <w:bCs/>
          <w:i/>
          <w:sz w:val="18"/>
          <w:szCs w:val="18"/>
          <w:lang w:val="nb-NO"/>
        </w:rPr>
      </w:pPr>
      <w:r w:rsidRPr="001A28B0">
        <w:rPr>
          <w:rFonts w:ascii="GHEA Grapalat" w:hAnsi="GHEA Grapalat" w:cs="Calibri"/>
          <w:bCs/>
          <w:i/>
          <w:sz w:val="18"/>
          <w:szCs w:val="18"/>
          <w:lang w:val="hy-AM"/>
        </w:rPr>
        <w:lastRenderedPageBreak/>
        <w:t>1. Գնման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առարկայի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հատկանիշների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բնութագրերում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հղում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որևէ</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առևտրային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նշանի</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ֆիրմային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անվանմանը</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արտոնագրին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էսքիզին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մոդելին</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ծագման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երկրին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կոնկրետ</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աղբյուրին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արտադրողին պարունակելու</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դեպքում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կիրառելի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նաև</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համարժեքը</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համաձայն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Գնումների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ՀՀ</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օրենքի</w:t>
      </w:r>
      <w:r w:rsidRPr="001A28B0">
        <w:rPr>
          <w:rFonts w:ascii="GHEA Grapalat" w:hAnsi="GHEA Grapalat" w:cs="Calibri"/>
          <w:bCs/>
          <w:i/>
          <w:sz w:val="18"/>
          <w:szCs w:val="18"/>
          <w:lang w:val="nb-NO"/>
        </w:rPr>
        <w:t xml:space="preserve"> 12-</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հոդվածի</w:t>
      </w:r>
      <w:r w:rsidRPr="001A28B0">
        <w:rPr>
          <w:rFonts w:ascii="GHEA Grapalat" w:hAnsi="GHEA Grapalat" w:cs="Calibri"/>
          <w:bCs/>
          <w:i/>
          <w:sz w:val="18"/>
          <w:szCs w:val="18"/>
          <w:lang w:val="nb-NO"/>
        </w:rPr>
        <w:t xml:space="preserve"> 5-</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մասով</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սահմանված</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պահանջների</w:t>
      </w:r>
      <w:r w:rsidRPr="001A28B0">
        <w:rPr>
          <w:rFonts w:ascii="GHEA Grapalat" w:hAnsi="GHEA Grapalat" w:cs="Calibri"/>
          <w:bCs/>
          <w:i/>
          <w:sz w:val="18"/>
          <w:szCs w:val="18"/>
          <w:lang w:val="nb-NO"/>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hy-AM"/>
        </w:rPr>
      </w:pPr>
      <w:r w:rsidRPr="001A28B0">
        <w:rPr>
          <w:rFonts w:ascii="GHEA Grapalat" w:hAnsi="GHEA Grapalat"/>
          <w:i/>
          <w:sz w:val="18"/>
          <w:szCs w:val="18"/>
          <w:lang w:val="nb-NO"/>
        </w:rPr>
        <w:t>4. Մատակարարման իրականցվում է գնորդի հետ համաձայնեցված ժամին</w:t>
      </w:r>
      <w:r w:rsidRPr="001A28B0">
        <w:rPr>
          <w:rFonts w:ascii="GHEA Grapalat" w:hAnsi="GHEA Grapalat"/>
          <w:i/>
          <w:sz w:val="18"/>
          <w:szCs w:val="18"/>
          <w:lang w:val="hy-AM"/>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1A28B0" w:rsidRDefault="00814300" w:rsidP="00814300">
      <w:pPr>
        <w:jc w:val="both"/>
        <w:rPr>
          <w:rFonts w:ascii="GHEA Grapalat" w:hAnsi="GHEA Grapalat"/>
          <w:i/>
          <w:sz w:val="18"/>
          <w:szCs w:val="18"/>
          <w:lang w:val="nb-NO"/>
        </w:rPr>
      </w:pPr>
      <w:r w:rsidRPr="001A28B0">
        <w:rPr>
          <w:rFonts w:ascii="GHEA Grapalat" w:hAnsi="GHEA Grapalat"/>
          <w:i/>
          <w:sz w:val="18"/>
          <w:szCs w:val="18"/>
          <w:lang w:val="nb-NO"/>
        </w:rPr>
        <w:t>8. Նախատեսվում է գնել  20</w:t>
      </w:r>
      <w:r w:rsidR="00F4264E" w:rsidRPr="001A28B0">
        <w:rPr>
          <w:rFonts w:ascii="GHEA Grapalat" w:hAnsi="GHEA Grapalat"/>
          <w:i/>
          <w:sz w:val="18"/>
          <w:szCs w:val="18"/>
          <w:lang w:val="nb-NO"/>
        </w:rPr>
        <w:t xml:space="preserve">20 </w:t>
      </w:r>
      <w:r w:rsidRPr="001A28B0">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1A28B0" w:rsidRDefault="00814300" w:rsidP="00814300">
      <w:pPr>
        <w:jc w:val="both"/>
        <w:rPr>
          <w:rFonts w:ascii="GHEA Grapalat" w:hAnsi="GHEA Grapalat" w:cs="Sylfaen"/>
          <w:i/>
          <w:sz w:val="18"/>
          <w:szCs w:val="18"/>
          <w:lang w:val="pt-BR"/>
        </w:rPr>
      </w:pPr>
      <w:r w:rsidRPr="001A28B0">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1A28B0" w:rsidRDefault="00814300" w:rsidP="00814300">
      <w:pPr>
        <w:jc w:val="both"/>
        <w:rPr>
          <w:rFonts w:ascii="GHEA Grapalat" w:hAnsi="GHEA Grapalat"/>
          <w:i/>
          <w:sz w:val="20"/>
          <w:lang w:val="pt-BR"/>
        </w:rPr>
      </w:pPr>
      <w:r w:rsidRPr="001A28B0">
        <w:rPr>
          <w:rFonts w:ascii="GHEA Grapalat" w:hAnsi="GHEA Grapalat"/>
          <w:i/>
          <w:sz w:val="20"/>
          <w:lang w:val="pt-BR"/>
        </w:rPr>
        <w:t>Պայմանագիրը գործում է մինչև 30.12.2020թ.</w:t>
      </w:r>
    </w:p>
    <w:p w:rsidR="0069073C" w:rsidRPr="00FA1819" w:rsidRDefault="0069073C" w:rsidP="006068B7">
      <w:pPr>
        <w:jc w:val="both"/>
        <w:rPr>
          <w:rFonts w:ascii="GHEA Grapalat" w:hAnsi="GHEA Grapalat"/>
          <w:sz w:val="20"/>
          <w:lang w:val="pt-BR"/>
        </w:rPr>
      </w:pPr>
    </w:p>
    <w:p w:rsidR="00814300" w:rsidRPr="003639FF" w:rsidRDefault="00814300"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tbl>
      <w:tblPr>
        <w:tblW w:w="9645" w:type="dxa"/>
        <w:tblInd w:w="2265" w:type="dxa"/>
        <w:tblLayout w:type="fixed"/>
        <w:tblLook w:val="04A0"/>
      </w:tblPr>
      <w:tblGrid>
        <w:gridCol w:w="4539"/>
        <w:gridCol w:w="760"/>
        <w:gridCol w:w="4346"/>
      </w:tblGrid>
      <w:tr w:rsidR="00BB3AB5" w:rsidTr="00BB3AB5">
        <w:tc>
          <w:tcPr>
            <w:tcW w:w="4539" w:type="dxa"/>
          </w:tcPr>
          <w:p w:rsidR="00BB3AB5" w:rsidRDefault="00BB3AB5" w:rsidP="007E0612">
            <w:pPr>
              <w:jc w:val="center"/>
              <w:rPr>
                <w:rFonts w:ascii="GHEA Grapalat" w:hAnsi="GHEA Grapalat" w:cs="Sylfaen"/>
                <w:b/>
                <w:bCs/>
                <w:lang w:val="nb-NO"/>
              </w:rPr>
            </w:pPr>
            <w:r>
              <w:rPr>
                <w:rFonts w:ascii="GHEA Grapalat" w:hAnsi="GHEA Grapalat" w:cs="Sylfaen"/>
                <w:b/>
                <w:bCs/>
                <w:lang w:val="nb-NO"/>
              </w:rPr>
              <w:t>ԳՆՈՐԴ</w:t>
            </w:r>
          </w:p>
          <w:p w:rsidR="00BB3AB5" w:rsidRPr="00FA1819" w:rsidRDefault="00BB3AB5" w:rsidP="007E0612">
            <w:pPr>
              <w:spacing w:line="276" w:lineRule="auto"/>
              <w:rPr>
                <w:rFonts w:ascii="Sylfaen" w:hAnsi="Sylfaen" w:cs="Sylfaen"/>
                <w:color w:val="000000"/>
                <w:sz w:val="20"/>
                <w:szCs w:val="20"/>
                <w:lang w:val="hy-AM"/>
              </w:rPr>
            </w:pPr>
          </w:p>
          <w:p w:rsidR="006068B7" w:rsidRPr="00BB3AB5" w:rsidRDefault="006068B7" w:rsidP="006068B7">
            <w:pPr>
              <w:spacing w:line="276" w:lineRule="auto"/>
              <w:jc w:val="center"/>
              <w:rPr>
                <w:rFonts w:ascii="GHEA Grapalat" w:hAnsi="GHEA Grapalat" w:cs="Sylfaen"/>
                <w:color w:val="000000"/>
                <w:sz w:val="20"/>
                <w:szCs w:val="20"/>
                <w:lang w:val="hy-AM"/>
              </w:rPr>
            </w:pPr>
            <w:r w:rsidRPr="00BB3AB5">
              <w:rPr>
                <w:rFonts w:ascii="GHEA Grapalat" w:hAnsi="GHEA Grapalat" w:cs="Sylfaen"/>
                <w:color w:val="000000"/>
                <w:sz w:val="20"/>
                <w:szCs w:val="20"/>
                <w:lang w:val="hy-AM"/>
              </w:rPr>
              <w:t>&lt;&lt;</w:t>
            </w:r>
            <w:r w:rsidR="002E2E72">
              <w:rPr>
                <w:rFonts w:ascii="GHEA Grapalat" w:hAnsi="GHEA Grapalat" w:cs="Sylfaen"/>
                <w:b/>
                <w:sz w:val="22"/>
                <w:lang w:val="hy-AM"/>
              </w:rPr>
              <w:t xml:space="preserve"> </w:t>
            </w:r>
            <w:r>
              <w:rPr>
                <w:rFonts w:ascii="GHEA Grapalat" w:hAnsi="GHEA Grapalat" w:cs="Sylfaen"/>
                <w:b/>
                <w:sz w:val="22"/>
                <w:lang w:val="hy-AM"/>
              </w:rPr>
              <w:t xml:space="preserve"> </w:t>
            </w:r>
            <w:r w:rsidRPr="00600709">
              <w:rPr>
                <w:rFonts w:ascii="Sylfaen" w:hAnsi="Sylfaen"/>
                <w:b/>
                <w:sz w:val="22"/>
                <w:szCs w:val="22"/>
                <w:lang w:val="hy-AM"/>
              </w:rPr>
              <w:t xml:space="preserve">ՀՀ Արարատի  մարզի  Արարատ գյուղի   №3 </w:t>
            </w:r>
            <w:r w:rsidRPr="00600709">
              <w:rPr>
                <w:rFonts w:ascii="Sylfaen" w:hAnsi="Sylfaen"/>
                <w:b/>
                <w:sz w:val="22"/>
                <w:szCs w:val="22"/>
                <w:lang w:val="pt-BR"/>
              </w:rPr>
              <w:t xml:space="preserve"> </w:t>
            </w:r>
            <w:r w:rsidRPr="00600709">
              <w:rPr>
                <w:rFonts w:ascii="Sylfaen" w:hAnsi="Sylfaen"/>
                <w:b/>
                <w:sz w:val="22"/>
                <w:szCs w:val="22"/>
                <w:lang w:val="hy-AM"/>
              </w:rPr>
              <w:t>միջնակարգ  դպրոց</w:t>
            </w:r>
            <w:r w:rsidRPr="004563B6">
              <w:rPr>
                <w:rFonts w:ascii="Sylfaen" w:hAnsi="Sylfaen" w:cs="Sylfaen"/>
                <w:sz w:val="20"/>
                <w:szCs w:val="20"/>
                <w:lang w:val="hy-AM"/>
              </w:rPr>
              <w:t xml:space="preserve"> </w:t>
            </w:r>
            <w:r w:rsidRPr="00BB3AB5">
              <w:rPr>
                <w:rFonts w:ascii="GHEA Grapalat" w:hAnsi="GHEA Grapalat" w:cs="Sylfaen"/>
                <w:color w:val="000000"/>
                <w:sz w:val="20"/>
                <w:szCs w:val="20"/>
                <w:lang w:val="hy-AM"/>
              </w:rPr>
              <w:t>&gt;&gt; ՊՈԱԿ</w:t>
            </w:r>
          </w:p>
          <w:p w:rsidR="006068B7" w:rsidRPr="002F129E" w:rsidRDefault="006068B7" w:rsidP="006068B7">
            <w:pPr>
              <w:spacing w:line="276" w:lineRule="auto"/>
              <w:jc w:val="center"/>
              <w:rPr>
                <w:rFonts w:ascii="GHEA Grapalat" w:hAnsi="GHEA Grapalat" w:cs="Sylfaen"/>
                <w:color w:val="000000"/>
                <w:sz w:val="20"/>
                <w:szCs w:val="20"/>
                <w:lang w:val="hy-AM"/>
              </w:rPr>
            </w:pPr>
            <w:r>
              <w:rPr>
                <w:rFonts w:ascii="Sylfaen" w:hAnsi="Sylfaen" w:cs="Sylfaen"/>
                <w:i/>
                <w:lang w:val="hy-AM"/>
              </w:rPr>
              <w:t xml:space="preserve"> </w:t>
            </w:r>
            <w:r w:rsidRPr="006068B7">
              <w:rPr>
                <w:rFonts w:ascii="Sylfaen" w:hAnsi="Sylfaen" w:cs="Sylfaen"/>
                <w:i/>
                <w:lang w:val="hy-AM"/>
              </w:rPr>
              <w:t>Խնկո</w:t>
            </w:r>
            <w:r w:rsidRPr="00E84F7D">
              <w:rPr>
                <w:rFonts w:ascii="Sylfaen" w:hAnsi="Sylfaen" w:cs="Sylfaen"/>
                <w:i/>
                <w:lang w:val="af-ZA"/>
              </w:rPr>
              <w:t>-</w:t>
            </w:r>
            <w:r w:rsidRPr="006068B7">
              <w:rPr>
                <w:rFonts w:ascii="Sylfaen" w:hAnsi="Sylfaen" w:cs="Sylfaen"/>
                <w:i/>
                <w:lang w:val="hy-AM"/>
              </w:rPr>
              <w:t>Ապոր</w:t>
            </w:r>
            <w:r w:rsidRPr="00E84F7D">
              <w:rPr>
                <w:rFonts w:ascii="Sylfaen" w:hAnsi="Sylfaen" w:cs="Sylfaen"/>
                <w:i/>
                <w:lang w:val="af-ZA"/>
              </w:rPr>
              <w:t xml:space="preserve"> </w:t>
            </w:r>
            <w:r w:rsidRPr="006068B7">
              <w:rPr>
                <w:rFonts w:ascii="Sylfaen" w:hAnsi="Sylfaen" w:cs="Sylfaen"/>
                <w:i/>
                <w:lang w:val="hy-AM"/>
              </w:rPr>
              <w:t>փողոցի</w:t>
            </w:r>
            <w:r w:rsidRPr="00E84F7D">
              <w:rPr>
                <w:rFonts w:ascii="Sylfaen" w:hAnsi="Sylfaen" w:cs="Sylfaen"/>
                <w:i/>
                <w:lang w:val="af-ZA"/>
              </w:rPr>
              <w:t xml:space="preserve"> </w:t>
            </w:r>
            <w:r w:rsidRPr="00CE7966">
              <w:rPr>
                <w:rFonts w:ascii="Sylfaen" w:hAnsi="Sylfaen" w:cs="Sylfaen"/>
                <w:i/>
                <w:lang w:val="af-ZA"/>
              </w:rPr>
              <w:t xml:space="preserve"> </w:t>
            </w:r>
            <w:r w:rsidRPr="006068B7">
              <w:rPr>
                <w:rFonts w:ascii="Sylfaen" w:hAnsi="Sylfaen" w:cs="Sylfaen"/>
                <w:i/>
                <w:lang w:val="hy-AM"/>
              </w:rPr>
              <w:t>շենք</w:t>
            </w:r>
            <w:r>
              <w:rPr>
                <w:rFonts w:ascii="Sylfaen" w:hAnsi="Sylfaen" w:cs="Sylfaen"/>
                <w:i/>
                <w:lang w:val="af-ZA"/>
              </w:rPr>
              <w:t xml:space="preserve"> </w:t>
            </w:r>
            <w:r w:rsidRPr="00E84F7D">
              <w:rPr>
                <w:rFonts w:ascii="Sylfaen" w:hAnsi="Sylfaen" w:cs="Sylfaen"/>
                <w:i/>
                <w:lang w:val="af-ZA"/>
              </w:rPr>
              <w:t>43</w:t>
            </w:r>
            <w:r w:rsidRPr="00CE7966">
              <w:rPr>
                <w:rFonts w:ascii="Sylfaen" w:hAnsi="Sylfaen" w:cs="Sylfaen"/>
                <w:i/>
                <w:lang w:val="af-ZA"/>
              </w:rPr>
              <w:t xml:space="preserve"> </w:t>
            </w:r>
          </w:p>
          <w:p w:rsidR="006068B7" w:rsidRPr="003E0BB4" w:rsidRDefault="006068B7" w:rsidP="006068B7">
            <w:pPr>
              <w:jc w:val="center"/>
              <w:rPr>
                <w:rFonts w:ascii="GHEA Grapalat" w:hAnsi="GHEA Grapalat" w:cs="Arial"/>
                <w:sz w:val="20"/>
                <w:lang w:val="hy-AM"/>
              </w:rPr>
            </w:pPr>
            <w:r>
              <w:rPr>
                <w:rFonts w:ascii="GHEA Grapalat" w:hAnsi="GHEA Grapalat" w:cs="Arial"/>
                <w:sz w:val="20"/>
                <w:lang w:val="hy-AM"/>
              </w:rPr>
              <w:t>ՀՎՀՀ</w:t>
            </w:r>
            <w:r w:rsidRPr="006A31A4">
              <w:rPr>
                <w:rFonts w:ascii="GHEA Grapalat" w:hAnsi="GHEA Grapalat" w:cs="Arial"/>
                <w:sz w:val="20"/>
                <w:lang w:val="hy-AM"/>
              </w:rPr>
              <w:t xml:space="preserve"> </w:t>
            </w:r>
            <w:r w:rsidRPr="006068B7">
              <w:rPr>
                <w:rFonts w:ascii="Sylfaen" w:hAnsi="Sylfaen" w:cs="Sylfaen"/>
                <w:sz w:val="20"/>
                <w:szCs w:val="20"/>
                <w:lang w:val="hy-AM"/>
              </w:rPr>
              <w:t>04103817</w:t>
            </w:r>
          </w:p>
          <w:p w:rsidR="006068B7" w:rsidRPr="00BB3AB5" w:rsidRDefault="006068B7" w:rsidP="006068B7">
            <w:pPr>
              <w:spacing w:line="276" w:lineRule="auto"/>
              <w:jc w:val="center"/>
              <w:rPr>
                <w:rFonts w:ascii="GHEA Grapalat" w:hAnsi="GHEA Grapalat"/>
                <w:sz w:val="20"/>
                <w:szCs w:val="20"/>
                <w:shd w:val="clear" w:color="auto" w:fill="FFFFFF"/>
                <w:lang w:val="hy-AM" w:eastAsia="ru-RU"/>
              </w:rPr>
            </w:pPr>
            <w:r>
              <w:rPr>
                <w:rFonts w:ascii="GHEA Grapalat" w:hAnsi="GHEA Grapalat"/>
                <w:sz w:val="20"/>
                <w:szCs w:val="20"/>
                <w:shd w:val="clear" w:color="auto" w:fill="FFFFFF"/>
                <w:lang w:val="hy-AM" w:eastAsia="ru-RU"/>
              </w:rPr>
              <w:t xml:space="preserve">ՀՀ ՖՆ </w:t>
            </w:r>
            <w:r w:rsidRPr="00BB3AB5">
              <w:rPr>
                <w:rFonts w:ascii="GHEA Grapalat" w:hAnsi="GHEA Grapalat"/>
                <w:sz w:val="20"/>
                <w:szCs w:val="20"/>
                <w:shd w:val="clear" w:color="auto" w:fill="FFFFFF"/>
                <w:lang w:val="hy-AM" w:eastAsia="ru-RU"/>
              </w:rPr>
              <w:t xml:space="preserve"> գործառնական վարչություն</w:t>
            </w:r>
          </w:p>
          <w:p w:rsidR="006068B7" w:rsidRPr="001A28B0" w:rsidRDefault="006068B7" w:rsidP="006068B7">
            <w:pPr>
              <w:spacing w:line="276" w:lineRule="auto"/>
              <w:jc w:val="center"/>
              <w:rPr>
                <w:rFonts w:ascii="GHEA Grapalat" w:hAnsi="GHEA Grapalat"/>
                <w:sz w:val="20"/>
                <w:lang w:val="hy-AM"/>
              </w:rPr>
            </w:pPr>
            <w:r w:rsidRPr="003E0BB4">
              <w:rPr>
                <w:rFonts w:ascii="GHEA Grapalat" w:hAnsi="GHEA Grapalat"/>
                <w:sz w:val="20"/>
                <w:szCs w:val="20"/>
                <w:lang w:val="hy-AM"/>
              </w:rPr>
              <w:t>Հ/Հ</w:t>
            </w:r>
            <w:r w:rsidRPr="006A31A4">
              <w:rPr>
                <w:rFonts w:ascii="GHEA Grapalat" w:hAnsi="GHEA Grapalat"/>
                <w:sz w:val="20"/>
                <w:szCs w:val="20"/>
                <w:lang w:val="hy-AM"/>
              </w:rPr>
              <w:t xml:space="preserve">  </w:t>
            </w:r>
            <w:r w:rsidRPr="006068B7">
              <w:rPr>
                <w:rFonts w:ascii="Sylfaen" w:hAnsi="Sylfaen" w:cs="Arial"/>
                <w:sz w:val="20"/>
                <w:szCs w:val="20"/>
                <w:lang w:val="hy-AM"/>
              </w:rPr>
              <w:t>900428000112</w:t>
            </w:r>
          </w:p>
          <w:p w:rsidR="006068B7" w:rsidRPr="0069073C" w:rsidRDefault="006068B7" w:rsidP="006068B7">
            <w:pPr>
              <w:spacing w:line="276" w:lineRule="auto"/>
              <w:rPr>
                <w:rFonts w:ascii="Sylfaen" w:hAnsi="Sylfaen"/>
                <w:color w:val="000000"/>
                <w:sz w:val="20"/>
                <w:szCs w:val="20"/>
                <w:lang w:val="hy-AM"/>
              </w:rPr>
            </w:pPr>
          </w:p>
          <w:p w:rsidR="006068B7" w:rsidRPr="002F129E" w:rsidRDefault="006068B7" w:rsidP="006068B7">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2F129E">
              <w:rPr>
                <w:rFonts w:ascii="GHEA Grapalat" w:hAnsi="GHEA Grapalat"/>
                <w:color w:val="000000"/>
                <w:sz w:val="20"/>
                <w:szCs w:val="20"/>
                <w:lang w:val="hy-AM"/>
              </w:rPr>
              <w:t>Ն.Մանուկյան</w:t>
            </w:r>
          </w:p>
          <w:p w:rsidR="006068B7" w:rsidRPr="0069073C" w:rsidRDefault="006068B7" w:rsidP="006068B7">
            <w:pPr>
              <w:jc w:val="center"/>
              <w:rPr>
                <w:rFonts w:ascii="GHEA Grapalat" w:hAnsi="GHEA Grapalat"/>
                <w:lang w:val="hy-AM"/>
              </w:rPr>
            </w:pPr>
            <w:r w:rsidRPr="0069073C">
              <w:rPr>
                <w:rFonts w:ascii="GHEA Grapalat" w:hAnsi="GHEA Grapalat"/>
                <w:lang w:val="hy-AM"/>
              </w:rPr>
              <w:t>---------------------------------</w:t>
            </w:r>
          </w:p>
          <w:p w:rsidR="006068B7" w:rsidRPr="0069073C" w:rsidRDefault="006068B7" w:rsidP="006068B7">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BB3AB5" w:rsidRDefault="006068B7" w:rsidP="006068B7">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BB3AB5" w:rsidRDefault="00BB3AB5" w:rsidP="007E0612">
            <w:pPr>
              <w:jc w:val="center"/>
              <w:rPr>
                <w:rFonts w:ascii="GHEA Grapalat" w:hAnsi="GHEA Grapalat"/>
                <w:lang w:val="hy-AM"/>
              </w:rPr>
            </w:pPr>
          </w:p>
        </w:tc>
        <w:tc>
          <w:tcPr>
            <w:tcW w:w="4346" w:type="dxa"/>
          </w:tcPr>
          <w:p w:rsidR="00BB3AB5" w:rsidRDefault="00BB3AB5" w:rsidP="007E0612">
            <w:pPr>
              <w:jc w:val="center"/>
              <w:rPr>
                <w:rFonts w:ascii="GHEA Grapalat" w:hAnsi="GHEA Grapalat" w:cs="Sylfaen"/>
                <w:b/>
                <w:bCs/>
                <w:lang w:val="hy-AM"/>
              </w:rPr>
            </w:pPr>
            <w:r>
              <w:rPr>
                <w:rFonts w:ascii="GHEA Grapalat" w:hAnsi="GHEA Grapalat" w:cs="Sylfaen"/>
                <w:b/>
                <w:bCs/>
                <w:lang w:val="hy-AM"/>
              </w:rPr>
              <w:t>ՎԱՃԱՌՈՂ</w:t>
            </w:r>
          </w:p>
          <w:p w:rsidR="00BB3AB5" w:rsidRDefault="00BB3AB5" w:rsidP="007E0612">
            <w:pPr>
              <w:jc w:val="center"/>
              <w:rPr>
                <w:rFonts w:ascii="GHEA Grapalat" w:hAnsi="GHEA Grapalat"/>
                <w:lang w:val="hy-AM"/>
              </w:rPr>
            </w:pPr>
          </w:p>
          <w:p w:rsidR="00BB3AB5" w:rsidRDefault="00BB3AB5" w:rsidP="007E0612">
            <w:pPr>
              <w:jc w:val="center"/>
              <w:rPr>
                <w:rFonts w:ascii="GHEA Grapalat" w:hAnsi="GHEA Grapalat"/>
                <w:lang w:val="hy-AM"/>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hy-AM"/>
              </w:rPr>
            </w:pPr>
            <w:r>
              <w:rPr>
                <w:rFonts w:ascii="GHEA Grapalat" w:hAnsi="GHEA Grapalat"/>
                <w:lang w:val="hy-AM"/>
              </w:rPr>
              <w:t>---------------------------------</w:t>
            </w:r>
          </w:p>
          <w:p w:rsidR="00BB3AB5" w:rsidRDefault="00BB3AB5" w:rsidP="007E0612">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BB3AB5" w:rsidRDefault="00BB3AB5" w:rsidP="007E0612">
            <w:pPr>
              <w:jc w:val="center"/>
              <w:rPr>
                <w:rFonts w:ascii="GHEA Grapalat" w:hAnsi="GHEA Grapalat"/>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BF494E" w:rsidRPr="003639FF" w:rsidRDefault="00BF494E" w:rsidP="006A31A4">
      <w:pPr>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3E0BB4" w:rsidRDefault="003E0BB4" w:rsidP="003E0BB4">
      <w:pPr>
        <w:rPr>
          <w:rFonts w:ascii="GHEA Grapalat" w:hAnsi="GHEA Grapalat"/>
          <w:sz w:val="20"/>
          <w:lang w:val="hy-AM"/>
        </w:rPr>
      </w:pPr>
    </w:p>
    <w:p w:rsidR="006E5207" w:rsidRDefault="006E5207" w:rsidP="006E5207">
      <w:pPr>
        <w:jc w:val="right"/>
        <w:rPr>
          <w:rFonts w:ascii="GHEA Grapalat" w:hAnsi="GHEA Grapalat"/>
          <w:sz w:val="20"/>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tabs>
          <w:tab w:val="left" w:pos="9540"/>
        </w:tabs>
        <w:rPr>
          <w:rFonts w:ascii="GHEA Grapalat" w:hAnsi="GHEA Grapalat"/>
          <w:sz w:val="20"/>
        </w:rPr>
      </w:pPr>
    </w:p>
    <w:p w:rsidR="006E5207" w:rsidRDefault="006E5207"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lastRenderedPageBreak/>
              <w:t>Ապրանքի</w:t>
            </w:r>
          </w:p>
        </w:tc>
      </w:tr>
      <w:tr w:rsidR="006E5207" w:rsidRPr="002E2E72"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w:t>
            </w:r>
            <w:r w:rsidR="00472870">
              <w:rPr>
                <w:rFonts w:ascii="GHEA Grapalat" w:hAnsi="GHEA Grapalat"/>
                <w:sz w:val="18"/>
                <w:lang w:val="es-ES"/>
              </w:rPr>
              <w:t>20</w:t>
            </w:r>
            <w:r>
              <w:rPr>
                <w:rFonts w:ascii="GHEA Grapalat" w:hAnsi="GHEA Grapalat"/>
                <w:sz w:val="18"/>
                <w:lang w:val="es-ES"/>
              </w:rPr>
              <w:t xml:space="preserve">  թ-ին` ըստ ամիսների, այդ թվում**</w:t>
            </w:r>
          </w:p>
        </w:tc>
      </w:tr>
      <w:tr w:rsidR="006E5207"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lang w:val="pt-BR"/>
              </w:rPr>
            </w:pPr>
            <w:r>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lang w:val="pt-BR"/>
              </w:rPr>
            </w:pPr>
            <w:r>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8D2659" w:rsidRPr="005F7428" w:rsidTr="0002544C">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w:t>
            </w:r>
          </w:p>
        </w:tc>
        <w:tc>
          <w:tcPr>
            <w:tcW w:w="1668" w:type="dxa"/>
            <w:tcBorders>
              <w:top w:val="single" w:sz="4" w:space="0" w:color="auto"/>
              <w:left w:val="single" w:sz="4" w:space="0" w:color="auto"/>
              <w:bottom w:val="single" w:sz="4" w:space="0" w:color="auto"/>
              <w:right w:val="single" w:sz="4" w:space="0" w:color="auto"/>
            </w:tcBorders>
            <w:vAlign w:val="center"/>
          </w:tcPr>
          <w:p w:rsidR="008D2659" w:rsidRPr="006A31A4" w:rsidRDefault="008D2659" w:rsidP="008D2659">
            <w:pPr>
              <w:jc w:val="center"/>
              <w:rPr>
                <w:rFonts w:ascii="GHEA Grapalat" w:hAnsi="GHEA Grapalat"/>
                <w:sz w:val="16"/>
                <w:szCs w:val="16"/>
              </w:rPr>
            </w:pPr>
            <w:r>
              <w:rPr>
                <w:rFonts w:ascii="GHEA Grapalat" w:hAnsi="GHEA Grapalat"/>
                <w:sz w:val="16"/>
                <w:szCs w:val="16"/>
              </w:rPr>
              <w:t>15112000</w:t>
            </w:r>
          </w:p>
        </w:tc>
        <w:tc>
          <w:tcPr>
            <w:tcW w:w="3998" w:type="dxa"/>
            <w:tcBorders>
              <w:top w:val="single" w:sz="4" w:space="0" w:color="auto"/>
              <w:left w:val="single" w:sz="4" w:space="0" w:color="auto"/>
              <w:bottom w:val="single" w:sz="4" w:space="0" w:color="auto"/>
              <w:right w:val="single" w:sz="4" w:space="0" w:color="auto"/>
            </w:tcBorders>
          </w:tcPr>
          <w:p w:rsidR="008D2659" w:rsidRPr="000B7717" w:rsidRDefault="008D2659" w:rsidP="008D2659">
            <w:pPr>
              <w:rPr>
                <w:rFonts w:ascii="GHEA Grapalat" w:hAnsi="GHEA Grapalat" w:cs="Sylfaen"/>
                <w:i/>
                <w:sz w:val="20"/>
                <w:szCs w:val="20"/>
              </w:rPr>
            </w:pPr>
            <w:r>
              <w:rPr>
                <w:rFonts w:ascii="GHEA Grapalat" w:hAnsi="GHEA Grapalat" w:cs="Sylfaen"/>
                <w:i/>
                <w:sz w:val="20"/>
                <w:szCs w:val="20"/>
              </w:rPr>
              <w:t>Հավի կրծքամիս</w:t>
            </w:r>
          </w:p>
        </w:tc>
        <w:tc>
          <w:tcPr>
            <w:tcW w:w="51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D2659" w:rsidRPr="00814300" w:rsidRDefault="008D2659" w:rsidP="008D2659">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5F7428" w:rsidRDefault="005F7428" w:rsidP="006E5207">
      <w:pPr>
        <w:rPr>
          <w:rFonts w:ascii="GHEA Grapalat" w:hAnsi="GHEA Grapalat"/>
          <w:i/>
          <w:sz w:val="18"/>
          <w:szCs w:val="18"/>
          <w:lang w:val="ru-RU"/>
        </w:rPr>
      </w:pPr>
    </w:p>
    <w:p w:rsidR="006E5207" w:rsidRDefault="006E5207" w:rsidP="006E5207">
      <w:pPr>
        <w:rPr>
          <w:rFonts w:ascii="GHEA Grapalat" w:hAnsi="GHEA Grapalat" w:cs="Sylfaen"/>
          <w:i/>
          <w:sz w:val="18"/>
          <w:szCs w:val="18"/>
          <w:lang w:val="pt-BR"/>
        </w:rPr>
      </w:pPr>
      <w:r w:rsidRPr="005F7428">
        <w:rPr>
          <w:rFonts w:ascii="GHEA Grapalat" w:hAnsi="GHEA Grapalat"/>
          <w:i/>
          <w:sz w:val="18"/>
          <w:szCs w:val="18"/>
          <w:lang w:val="ru-RU"/>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Default="006E5207" w:rsidP="006E5207">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Default="006E5207" w:rsidP="006E5207">
      <w:pPr>
        <w:jc w:val="center"/>
        <w:rPr>
          <w:rFonts w:ascii="GHEA Grapalat" w:hAnsi="GHEA Grapalat"/>
          <w:sz w:val="20"/>
          <w:lang w:val="es-ES"/>
        </w:rPr>
      </w:pPr>
    </w:p>
    <w:p w:rsidR="0069073C" w:rsidRPr="003639FF" w:rsidRDefault="0069073C" w:rsidP="0069073C">
      <w:pPr>
        <w:ind w:firstLine="709"/>
        <w:jc w:val="both"/>
        <w:rPr>
          <w:rFonts w:ascii="GHEA Grapalat" w:hAnsi="GHEA Grapalat"/>
          <w:sz w:val="20"/>
          <w:lang w:val="pt-BR"/>
        </w:rPr>
      </w:pPr>
    </w:p>
    <w:p w:rsidR="001A28B0" w:rsidRPr="003639FF" w:rsidRDefault="001A28B0"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tbl>
      <w:tblPr>
        <w:tblW w:w="9645" w:type="dxa"/>
        <w:tblInd w:w="2884" w:type="dxa"/>
        <w:tblLayout w:type="fixed"/>
        <w:tblLook w:val="04A0"/>
      </w:tblPr>
      <w:tblGrid>
        <w:gridCol w:w="4539"/>
        <w:gridCol w:w="760"/>
        <w:gridCol w:w="4346"/>
      </w:tblGrid>
      <w:tr w:rsidR="00BB3AB5" w:rsidTr="00BB3AB5">
        <w:tc>
          <w:tcPr>
            <w:tcW w:w="4539" w:type="dxa"/>
          </w:tcPr>
          <w:p w:rsidR="00BB3AB5" w:rsidRDefault="00BB3AB5" w:rsidP="007E0612">
            <w:pPr>
              <w:jc w:val="center"/>
              <w:rPr>
                <w:rFonts w:ascii="GHEA Grapalat" w:hAnsi="GHEA Grapalat" w:cs="Sylfaen"/>
                <w:b/>
                <w:bCs/>
                <w:lang w:val="nb-NO"/>
              </w:rPr>
            </w:pPr>
            <w:r>
              <w:rPr>
                <w:rFonts w:ascii="GHEA Grapalat" w:hAnsi="GHEA Grapalat" w:cs="Sylfaen"/>
                <w:b/>
                <w:bCs/>
                <w:lang w:val="nb-NO"/>
              </w:rPr>
              <w:t>ԳՆՈՐԴ</w:t>
            </w:r>
          </w:p>
          <w:p w:rsidR="00BB3AB5" w:rsidRPr="00FA1819" w:rsidRDefault="00BB3AB5" w:rsidP="007E0612">
            <w:pPr>
              <w:spacing w:line="276" w:lineRule="auto"/>
              <w:rPr>
                <w:rFonts w:ascii="Sylfaen" w:hAnsi="Sylfaen" w:cs="Sylfaen"/>
                <w:color w:val="000000"/>
                <w:sz w:val="20"/>
                <w:szCs w:val="20"/>
                <w:lang w:val="hy-AM"/>
              </w:rPr>
            </w:pPr>
          </w:p>
          <w:p w:rsidR="0009041B" w:rsidRPr="00BB3AB5" w:rsidRDefault="0009041B" w:rsidP="0009041B">
            <w:pPr>
              <w:spacing w:line="276" w:lineRule="auto"/>
              <w:jc w:val="center"/>
              <w:rPr>
                <w:rFonts w:ascii="GHEA Grapalat" w:hAnsi="GHEA Grapalat" w:cs="Sylfaen"/>
                <w:color w:val="000000"/>
                <w:sz w:val="20"/>
                <w:szCs w:val="20"/>
                <w:lang w:val="hy-AM"/>
              </w:rPr>
            </w:pPr>
            <w:r w:rsidRPr="00BB3AB5">
              <w:rPr>
                <w:rFonts w:ascii="GHEA Grapalat" w:hAnsi="GHEA Grapalat" w:cs="Sylfaen"/>
                <w:color w:val="000000"/>
                <w:sz w:val="20"/>
                <w:szCs w:val="20"/>
                <w:lang w:val="hy-AM"/>
              </w:rPr>
              <w:t>&lt;&lt;</w:t>
            </w:r>
            <w:r w:rsidR="007B13B7">
              <w:rPr>
                <w:rFonts w:ascii="GHEA Grapalat" w:hAnsi="GHEA Grapalat" w:cs="Sylfaen"/>
                <w:b/>
                <w:sz w:val="22"/>
                <w:lang w:val="hy-AM"/>
              </w:rPr>
              <w:t xml:space="preserve"> </w:t>
            </w:r>
            <w:r>
              <w:rPr>
                <w:rFonts w:ascii="GHEA Grapalat" w:hAnsi="GHEA Grapalat" w:cs="Sylfaen"/>
                <w:b/>
                <w:sz w:val="22"/>
                <w:lang w:val="hy-AM"/>
              </w:rPr>
              <w:t xml:space="preserve"> </w:t>
            </w:r>
            <w:r w:rsidRPr="00600709">
              <w:rPr>
                <w:rFonts w:ascii="Sylfaen" w:hAnsi="Sylfaen"/>
                <w:b/>
                <w:sz w:val="22"/>
                <w:szCs w:val="22"/>
                <w:lang w:val="hy-AM"/>
              </w:rPr>
              <w:t xml:space="preserve">ՀՀ Արարատի  մարզի  Արարատ գյուղի   №3 </w:t>
            </w:r>
            <w:r w:rsidRPr="00600709">
              <w:rPr>
                <w:rFonts w:ascii="Sylfaen" w:hAnsi="Sylfaen"/>
                <w:b/>
                <w:sz w:val="22"/>
                <w:szCs w:val="22"/>
                <w:lang w:val="pt-BR"/>
              </w:rPr>
              <w:t xml:space="preserve"> </w:t>
            </w:r>
            <w:r w:rsidRPr="00600709">
              <w:rPr>
                <w:rFonts w:ascii="Sylfaen" w:hAnsi="Sylfaen"/>
                <w:b/>
                <w:sz w:val="22"/>
                <w:szCs w:val="22"/>
                <w:lang w:val="hy-AM"/>
              </w:rPr>
              <w:t>միջնակարգ  դպրոց</w:t>
            </w:r>
            <w:r w:rsidRPr="004563B6">
              <w:rPr>
                <w:rFonts w:ascii="Sylfaen" w:hAnsi="Sylfaen" w:cs="Sylfaen"/>
                <w:sz w:val="20"/>
                <w:szCs w:val="20"/>
                <w:lang w:val="hy-AM"/>
              </w:rPr>
              <w:t xml:space="preserve"> </w:t>
            </w:r>
            <w:r w:rsidRPr="00BB3AB5">
              <w:rPr>
                <w:rFonts w:ascii="GHEA Grapalat" w:hAnsi="GHEA Grapalat" w:cs="Sylfaen"/>
                <w:color w:val="000000"/>
                <w:sz w:val="20"/>
                <w:szCs w:val="20"/>
                <w:lang w:val="hy-AM"/>
              </w:rPr>
              <w:t>&gt;&gt; ՊՈԱԿ</w:t>
            </w:r>
          </w:p>
          <w:p w:rsidR="0009041B" w:rsidRPr="0009041B" w:rsidRDefault="0009041B" w:rsidP="0009041B">
            <w:pPr>
              <w:spacing w:line="276" w:lineRule="auto"/>
              <w:jc w:val="center"/>
              <w:rPr>
                <w:rFonts w:ascii="GHEA Grapalat" w:hAnsi="GHEA Grapalat" w:cs="Sylfaen"/>
                <w:color w:val="000000"/>
                <w:sz w:val="20"/>
                <w:szCs w:val="20"/>
                <w:lang w:val="hy-AM"/>
              </w:rPr>
            </w:pPr>
            <w:r>
              <w:rPr>
                <w:rFonts w:ascii="Sylfaen" w:hAnsi="Sylfaen" w:cs="Sylfaen"/>
                <w:i/>
                <w:lang w:val="hy-AM"/>
              </w:rPr>
              <w:t xml:space="preserve"> </w:t>
            </w:r>
            <w:r w:rsidRPr="006068B7">
              <w:rPr>
                <w:rFonts w:ascii="Sylfaen" w:hAnsi="Sylfaen" w:cs="Sylfaen"/>
                <w:i/>
                <w:lang w:val="hy-AM"/>
              </w:rPr>
              <w:t>Խնկո</w:t>
            </w:r>
            <w:r w:rsidRPr="00E84F7D">
              <w:rPr>
                <w:rFonts w:ascii="Sylfaen" w:hAnsi="Sylfaen" w:cs="Sylfaen"/>
                <w:i/>
                <w:lang w:val="af-ZA"/>
              </w:rPr>
              <w:t>-</w:t>
            </w:r>
            <w:r w:rsidRPr="006068B7">
              <w:rPr>
                <w:rFonts w:ascii="Sylfaen" w:hAnsi="Sylfaen" w:cs="Sylfaen"/>
                <w:i/>
                <w:lang w:val="hy-AM"/>
              </w:rPr>
              <w:t>Ապոր</w:t>
            </w:r>
            <w:r w:rsidRPr="00E84F7D">
              <w:rPr>
                <w:rFonts w:ascii="Sylfaen" w:hAnsi="Sylfaen" w:cs="Sylfaen"/>
                <w:i/>
                <w:lang w:val="af-ZA"/>
              </w:rPr>
              <w:t xml:space="preserve"> </w:t>
            </w:r>
            <w:r w:rsidRPr="006068B7">
              <w:rPr>
                <w:rFonts w:ascii="Sylfaen" w:hAnsi="Sylfaen" w:cs="Sylfaen"/>
                <w:i/>
                <w:lang w:val="hy-AM"/>
              </w:rPr>
              <w:t>փողոցի</w:t>
            </w:r>
            <w:r w:rsidRPr="00E84F7D">
              <w:rPr>
                <w:rFonts w:ascii="Sylfaen" w:hAnsi="Sylfaen" w:cs="Sylfaen"/>
                <w:i/>
                <w:lang w:val="af-ZA"/>
              </w:rPr>
              <w:t xml:space="preserve"> </w:t>
            </w:r>
            <w:r w:rsidRPr="00CE7966">
              <w:rPr>
                <w:rFonts w:ascii="Sylfaen" w:hAnsi="Sylfaen" w:cs="Sylfaen"/>
                <w:i/>
                <w:lang w:val="af-ZA"/>
              </w:rPr>
              <w:t xml:space="preserve"> </w:t>
            </w:r>
            <w:r w:rsidRPr="006068B7">
              <w:rPr>
                <w:rFonts w:ascii="Sylfaen" w:hAnsi="Sylfaen" w:cs="Sylfaen"/>
                <w:i/>
                <w:lang w:val="hy-AM"/>
              </w:rPr>
              <w:t>շենք</w:t>
            </w:r>
            <w:r>
              <w:rPr>
                <w:rFonts w:ascii="Sylfaen" w:hAnsi="Sylfaen" w:cs="Sylfaen"/>
                <w:i/>
                <w:lang w:val="af-ZA"/>
              </w:rPr>
              <w:t xml:space="preserve"> </w:t>
            </w:r>
            <w:r w:rsidRPr="00E84F7D">
              <w:rPr>
                <w:rFonts w:ascii="Sylfaen" w:hAnsi="Sylfaen" w:cs="Sylfaen"/>
                <w:i/>
                <w:lang w:val="af-ZA"/>
              </w:rPr>
              <w:t>43</w:t>
            </w:r>
            <w:r w:rsidRPr="00CE7966">
              <w:rPr>
                <w:rFonts w:ascii="Sylfaen" w:hAnsi="Sylfaen" w:cs="Sylfaen"/>
                <w:i/>
                <w:lang w:val="af-ZA"/>
              </w:rPr>
              <w:t xml:space="preserve"> </w:t>
            </w:r>
          </w:p>
          <w:p w:rsidR="0009041B" w:rsidRPr="003E0BB4" w:rsidRDefault="0009041B" w:rsidP="0009041B">
            <w:pPr>
              <w:jc w:val="center"/>
              <w:rPr>
                <w:rFonts w:ascii="GHEA Grapalat" w:hAnsi="GHEA Grapalat" w:cs="Arial"/>
                <w:sz w:val="20"/>
                <w:lang w:val="hy-AM"/>
              </w:rPr>
            </w:pPr>
            <w:r>
              <w:rPr>
                <w:rFonts w:ascii="GHEA Grapalat" w:hAnsi="GHEA Grapalat" w:cs="Arial"/>
                <w:sz w:val="20"/>
                <w:lang w:val="hy-AM"/>
              </w:rPr>
              <w:t>ՀՎՀՀ</w:t>
            </w:r>
            <w:r w:rsidRPr="006A31A4">
              <w:rPr>
                <w:rFonts w:ascii="GHEA Grapalat" w:hAnsi="GHEA Grapalat" w:cs="Arial"/>
                <w:sz w:val="20"/>
                <w:lang w:val="hy-AM"/>
              </w:rPr>
              <w:t xml:space="preserve"> </w:t>
            </w:r>
            <w:r w:rsidRPr="006068B7">
              <w:rPr>
                <w:rFonts w:ascii="Sylfaen" w:hAnsi="Sylfaen" w:cs="Sylfaen"/>
                <w:sz w:val="20"/>
                <w:szCs w:val="20"/>
                <w:lang w:val="hy-AM"/>
              </w:rPr>
              <w:t>04103817</w:t>
            </w:r>
          </w:p>
          <w:p w:rsidR="0009041B" w:rsidRPr="00BB3AB5" w:rsidRDefault="0009041B" w:rsidP="0009041B">
            <w:pPr>
              <w:spacing w:line="276" w:lineRule="auto"/>
              <w:jc w:val="center"/>
              <w:rPr>
                <w:rFonts w:ascii="GHEA Grapalat" w:hAnsi="GHEA Grapalat"/>
                <w:sz w:val="20"/>
                <w:szCs w:val="20"/>
                <w:shd w:val="clear" w:color="auto" w:fill="FFFFFF"/>
                <w:lang w:val="hy-AM" w:eastAsia="ru-RU"/>
              </w:rPr>
            </w:pPr>
            <w:r>
              <w:rPr>
                <w:rFonts w:ascii="GHEA Grapalat" w:hAnsi="GHEA Grapalat"/>
                <w:sz w:val="20"/>
                <w:szCs w:val="20"/>
                <w:shd w:val="clear" w:color="auto" w:fill="FFFFFF"/>
                <w:lang w:val="hy-AM" w:eastAsia="ru-RU"/>
              </w:rPr>
              <w:t xml:space="preserve">ՀՀ ՖՆ </w:t>
            </w:r>
            <w:r w:rsidRPr="00BB3AB5">
              <w:rPr>
                <w:rFonts w:ascii="GHEA Grapalat" w:hAnsi="GHEA Grapalat"/>
                <w:sz w:val="20"/>
                <w:szCs w:val="20"/>
                <w:shd w:val="clear" w:color="auto" w:fill="FFFFFF"/>
                <w:lang w:val="hy-AM" w:eastAsia="ru-RU"/>
              </w:rPr>
              <w:t xml:space="preserve"> գործառնական վարչություն</w:t>
            </w:r>
          </w:p>
          <w:p w:rsidR="0009041B" w:rsidRPr="001A28B0" w:rsidRDefault="0009041B" w:rsidP="0009041B">
            <w:pPr>
              <w:spacing w:line="276" w:lineRule="auto"/>
              <w:jc w:val="center"/>
              <w:rPr>
                <w:rFonts w:ascii="GHEA Grapalat" w:hAnsi="GHEA Grapalat"/>
                <w:sz w:val="20"/>
                <w:lang w:val="hy-AM"/>
              </w:rPr>
            </w:pPr>
            <w:r w:rsidRPr="003E0BB4">
              <w:rPr>
                <w:rFonts w:ascii="GHEA Grapalat" w:hAnsi="GHEA Grapalat"/>
                <w:sz w:val="20"/>
                <w:szCs w:val="20"/>
                <w:lang w:val="hy-AM"/>
              </w:rPr>
              <w:t>Հ/Հ</w:t>
            </w:r>
            <w:r w:rsidRPr="006A31A4">
              <w:rPr>
                <w:rFonts w:ascii="GHEA Grapalat" w:hAnsi="GHEA Grapalat"/>
                <w:sz w:val="20"/>
                <w:szCs w:val="20"/>
                <w:lang w:val="hy-AM"/>
              </w:rPr>
              <w:t xml:space="preserve">  </w:t>
            </w:r>
            <w:r w:rsidRPr="006068B7">
              <w:rPr>
                <w:rFonts w:ascii="Sylfaen" w:hAnsi="Sylfaen" w:cs="Arial"/>
                <w:sz w:val="20"/>
                <w:szCs w:val="20"/>
                <w:lang w:val="hy-AM"/>
              </w:rPr>
              <w:t>900428000112</w:t>
            </w:r>
          </w:p>
          <w:p w:rsidR="0009041B" w:rsidRPr="0069073C" w:rsidRDefault="0009041B" w:rsidP="0009041B">
            <w:pPr>
              <w:spacing w:line="276" w:lineRule="auto"/>
              <w:rPr>
                <w:rFonts w:ascii="Sylfaen" w:hAnsi="Sylfaen"/>
                <w:color w:val="000000"/>
                <w:sz w:val="20"/>
                <w:szCs w:val="20"/>
                <w:lang w:val="hy-AM"/>
              </w:rPr>
            </w:pPr>
          </w:p>
          <w:p w:rsidR="0009041B" w:rsidRPr="002F129E" w:rsidRDefault="0009041B" w:rsidP="0009041B">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2F129E">
              <w:rPr>
                <w:rFonts w:ascii="GHEA Grapalat" w:hAnsi="GHEA Grapalat"/>
                <w:color w:val="000000"/>
                <w:sz w:val="20"/>
                <w:szCs w:val="20"/>
                <w:lang w:val="hy-AM"/>
              </w:rPr>
              <w:t>Ն.Մանուկյան</w:t>
            </w:r>
          </w:p>
          <w:p w:rsidR="0009041B" w:rsidRPr="0069073C" w:rsidRDefault="0009041B" w:rsidP="0009041B">
            <w:pPr>
              <w:jc w:val="center"/>
              <w:rPr>
                <w:rFonts w:ascii="GHEA Grapalat" w:hAnsi="GHEA Grapalat"/>
                <w:lang w:val="hy-AM"/>
              </w:rPr>
            </w:pPr>
            <w:r w:rsidRPr="0069073C">
              <w:rPr>
                <w:rFonts w:ascii="GHEA Grapalat" w:hAnsi="GHEA Grapalat"/>
                <w:lang w:val="hy-AM"/>
              </w:rPr>
              <w:t>---------------------------------</w:t>
            </w:r>
          </w:p>
          <w:p w:rsidR="0009041B" w:rsidRPr="0069073C" w:rsidRDefault="0009041B" w:rsidP="0009041B">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BB3AB5" w:rsidRDefault="0009041B" w:rsidP="0009041B">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BB3AB5" w:rsidRDefault="00BB3AB5" w:rsidP="007E0612">
            <w:pPr>
              <w:jc w:val="center"/>
              <w:rPr>
                <w:rFonts w:ascii="GHEA Grapalat" w:hAnsi="GHEA Grapalat"/>
                <w:lang w:val="hy-AM"/>
              </w:rPr>
            </w:pPr>
          </w:p>
        </w:tc>
        <w:tc>
          <w:tcPr>
            <w:tcW w:w="4346" w:type="dxa"/>
          </w:tcPr>
          <w:p w:rsidR="00BB3AB5" w:rsidRDefault="00BB3AB5" w:rsidP="007E0612">
            <w:pPr>
              <w:jc w:val="center"/>
              <w:rPr>
                <w:rFonts w:ascii="GHEA Grapalat" w:hAnsi="GHEA Grapalat" w:cs="Sylfaen"/>
                <w:b/>
                <w:bCs/>
                <w:lang w:val="hy-AM"/>
              </w:rPr>
            </w:pPr>
            <w:r>
              <w:rPr>
                <w:rFonts w:ascii="GHEA Grapalat" w:hAnsi="GHEA Grapalat" w:cs="Sylfaen"/>
                <w:b/>
                <w:bCs/>
                <w:lang w:val="hy-AM"/>
              </w:rPr>
              <w:t>ՎԱՃԱՌՈՂ</w:t>
            </w:r>
          </w:p>
          <w:p w:rsidR="00BB3AB5" w:rsidRDefault="00BB3AB5" w:rsidP="007E0612">
            <w:pPr>
              <w:jc w:val="center"/>
              <w:rPr>
                <w:rFonts w:ascii="GHEA Grapalat" w:hAnsi="GHEA Grapalat"/>
                <w:lang w:val="hy-AM"/>
              </w:rPr>
            </w:pPr>
          </w:p>
          <w:p w:rsidR="00BB3AB5" w:rsidRDefault="00BB3AB5" w:rsidP="007E0612">
            <w:pPr>
              <w:jc w:val="center"/>
              <w:rPr>
                <w:rFonts w:ascii="GHEA Grapalat" w:hAnsi="GHEA Grapalat"/>
                <w:lang w:val="hy-AM"/>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rPr>
                <w:rFonts w:ascii="GHEA Grapalat" w:hAnsi="GHEA Grapalat"/>
                <w:lang w:val="ru-RU"/>
              </w:rPr>
            </w:pPr>
          </w:p>
          <w:p w:rsidR="00BB3AB5" w:rsidRDefault="00BB3AB5" w:rsidP="007E0612">
            <w:pPr>
              <w:jc w:val="center"/>
              <w:rPr>
                <w:rFonts w:ascii="GHEA Grapalat" w:hAnsi="GHEA Grapalat"/>
                <w:lang w:val="ru-RU"/>
              </w:rPr>
            </w:pPr>
          </w:p>
          <w:p w:rsidR="00BB3AB5" w:rsidRDefault="00BB3AB5" w:rsidP="007E0612">
            <w:pPr>
              <w:jc w:val="center"/>
              <w:rPr>
                <w:rFonts w:ascii="GHEA Grapalat" w:hAnsi="GHEA Grapalat"/>
                <w:lang w:val="hy-AM"/>
              </w:rPr>
            </w:pPr>
            <w:r>
              <w:rPr>
                <w:rFonts w:ascii="GHEA Grapalat" w:hAnsi="GHEA Grapalat"/>
                <w:lang w:val="hy-AM"/>
              </w:rPr>
              <w:t>---------------------------------</w:t>
            </w:r>
          </w:p>
          <w:p w:rsidR="00BB3AB5" w:rsidRDefault="00BB3AB5" w:rsidP="007E0612">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BB3AB5" w:rsidRDefault="00BB3AB5" w:rsidP="007E0612">
            <w:pPr>
              <w:jc w:val="center"/>
              <w:rPr>
                <w:rFonts w:ascii="GHEA Grapalat" w:hAnsi="GHEA Grapalat"/>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1A28B0" w:rsidRPr="003639FF" w:rsidRDefault="001A28B0" w:rsidP="0069073C">
      <w:pPr>
        <w:ind w:firstLine="709"/>
        <w:jc w:val="both"/>
        <w:rPr>
          <w:rFonts w:ascii="GHEA Grapalat" w:hAnsi="GHEA Grapalat"/>
          <w:sz w:val="20"/>
          <w:lang w:val="pt-BR"/>
        </w:rPr>
      </w:pPr>
    </w:p>
    <w:p w:rsidR="003E0BB4" w:rsidRDefault="003E0BB4" w:rsidP="003E0BB4">
      <w:pPr>
        <w:rPr>
          <w:rFonts w:ascii="GHEA Grapalat" w:hAnsi="GHEA Grapalat"/>
          <w:sz w:val="20"/>
          <w:lang w:val="hy-AM"/>
        </w:rPr>
      </w:pPr>
    </w:p>
    <w:p w:rsidR="006E5207" w:rsidRDefault="006E5207" w:rsidP="006E5207">
      <w:pPr>
        <w:rPr>
          <w:rFonts w:ascii="GHEA Grapalat" w:hAnsi="GHEA Grapalat"/>
          <w:sz w:val="20"/>
          <w:lang w:val="ru-RU"/>
        </w:rPr>
        <w:sectPr w:rsidR="006E5207" w:rsidSect="006E5207">
          <w:footnotePr>
            <w:pos w:val="beneathText"/>
          </w:footnotePr>
          <w:pgSz w:w="16838" w:h="11906" w:orient="landscape"/>
          <w:pgMar w:top="662" w:right="533" w:bottom="45" w:left="720" w:header="562" w:footer="562" w:gutter="0"/>
          <w:cols w:space="720"/>
        </w:sectPr>
      </w:pPr>
    </w:p>
    <w:p w:rsidR="006E5207"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tblPr>
      <w:tblGrid>
        <w:gridCol w:w="4635"/>
        <w:gridCol w:w="5115"/>
      </w:tblGrid>
      <w:tr w:rsidR="006E5207" w:rsidRPr="002E2E72" w:rsidTr="006E5207">
        <w:trPr>
          <w:tblCellSpacing w:w="7" w:type="dxa"/>
          <w:jc w:val="center"/>
        </w:trPr>
        <w:tc>
          <w:tcPr>
            <w:tcW w:w="0" w:type="auto"/>
            <w:vAlign w:val="center"/>
            <w:hideMark/>
          </w:tcPr>
          <w:p w:rsidR="006E5207" w:rsidRDefault="00B1102D">
            <w:pPr>
              <w:jc w:val="center"/>
              <w:rPr>
                <w:rFonts w:ascii="GHEA Grapalat" w:hAnsi="GHEA Grapalat"/>
                <w:iCs/>
                <w:color w:val="000000"/>
                <w:sz w:val="21"/>
                <w:szCs w:val="21"/>
                <w:lang w:val="pt-BR"/>
              </w:rPr>
            </w:pPr>
            <w:r w:rsidRPr="00B1102D">
              <w:rPr>
                <w:noProof/>
                <w:lang w:val="ru-RU" w:eastAsia="ru-RU"/>
              </w:rPr>
              <w:pict>
                <v:rect id="Прямоугольник 1" o:spid="_x0000_s1026" style="position:absolute;left:0;text-align:left;margin-left:189pt;margin-top:13.2pt;width:9pt;height:81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w:rsidR="006E5207">
              <w:rPr>
                <w:rFonts w:ascii="GHEA Grapalat" w:hAnsi="GHEA Grapalat"/>
                <w:iCs/>
                <w:color w:val="000000"/>
                <w:sz w:val="21"/>
                <w:szCs w:val="21"/>
              </w:rPr>
              <w:t>Պայմանագրի</w:t>
            </w:r>
            <w:r w:rsidR="006E5207">
              <w:rPr>
                <w:rFonts w:ascii="GHEA Grapalat" w:hAnsi="GHEA Grapalat"/>
                <w:iCs/>
                <w:color w:val="000000"/>
                <w:sz w:val="21"/>
                <w:szCs w:val="21"/>
                <w:lang w:val="pt-BR"/>
              </w:rPr>
              <w:t xml:space="preserve"> </w:t>
            </w:r>
            <w:r w:rsidR="006E5207">
              <w:rPr>
                <w:rFonts w:ascii="GHEA Grapalat" w:hAnsi="GHEA Grapalat"/>
                <w:iCs/>
                <w:color w:val="000000"/>
                <w:sz w:val="21"/>
                <w:szCs w:val="21"/>
              </w:rPr>
              <w:t>կողմ</w:t>
            </w:r>
            <w:r w:rsidR="006E5207">
              <w:rPr>
                <w:rFonts w:ascii="GHEA Grapalat" w:hAnsi="GHEA Grapalat"/>
                <w:iCs/>
                <w:color w:val="000000"/>
                <w:sz w:val="21"/>
                <w:szCs w:val="21"/>
                <w:lang w:val="pt-BR"/>
              </w:rPr>
              <w:t xml:space="preserve">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BodyTextIndent"/>
        <w:spacing w:after="0" w:line="240" w:lineRule="auto"/>
        <w:ind w:firstLine="0"/>
        <w:jc w:val="center"/>
        <w:rPr>
          <w:rFonts w:cs="Times New Roman"/>
          <w:b/>
          <w:bCs/>
          <w:iCs/>
          <w:sz w:val="20"/>
          <w:szCs w:val="20"/>
          <w:lang w:val="es-ES"/>
        </w:rPr>
      </w:pPr>
    </w:p>
    <w:p w:rsidR="006E5207" w:rsidRDefault="006E5207" w:rsidP="006E5207">
      <w:pPr>
        <w:pStyle w:val="BodyTextIndent"/>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BodyTextIndent"/>
        <w:spacing w:after="0" w:line="240" w:lineRule="auto"/>
        <w:ind w:firstLine="0"/>
        <w:rPr>
          <w:rFonts w:cs="Times New Roman"/>
          <w:i w:val="0"/>
          <w:iCs/>
          <w:sz w:val="20"/>
          <w:lang w:val="es-ES"/>
        </w:rPr>
      </w:pP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կողմը  </w:t>
      </w:r>
      <w:r>
        <w:rPr>
          <w:rFonts w:ascii="GHEA Grapalat" w:hAnsi="GHEA Grapalat"/>
          <w:iCs/>
          <w:color w:val="000000"/>
          <w:sz w:val="21"/>
          <w:szCs w:val="21"/>
        </w:rPr>
        <w:t>մատակարարել</w:t>
      </w:r>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r>
        <w:rPr>
          <w:rFonts w:ascii="GHEA Grapalat" w:hAnsi="GHEA Grapalat" w:cs="Sylfaen"/>
          <w:bCs/>
          <w:sz w:val="18"/>
          <w:szCs w:val="18"/>
        </w:rPr>
        <w:t>պայմանագրի</w:t>
      </w:r>
      <w:r w:rsidRPr="006E5207">
        <w:rPr>
          <w:rFonts w:ascii="GHEA Grapalat" w:hAnsi="GHEA Grapalat" w:cs="Sylfaen"/>
          <w:bCs/>
          <w:sz w:val="18"/>
          <w:szCs w:val="18"/>
          <w:lang w:val="pt-BR"/>
        </w:rPr>
        <w:t xml:space="preserve"> </w:t>
      </w:r>
      <w:r>
        <w:rPr>
          <w:rFonts w:ascii="GHEA Grapalat" w:hAnsi="GHEA Grapalat" w:cs="Sylfaen"/>
          <w:bCs/>
          <w:sz w:val="18"/>
          <w:szCs w:val="18"/>
        </w:rPr>
        <w:t>արդյունքը</w:t>
      </w:r>
      <w:r w:rsidRPr="006E5207">
        <w:rPr>
          <w:rFonts w:ascii="GHEA Grapalat" w:hAnsi="GHEA Grapalat" w:cs="Sylfaen"/>
          <w:bCs/>
          <w:sz w:val="18"/>
          <w:szCs w:val="18"/>
          <w:lang w:val="pt-BR"/>
        </w:rPr>
        <w:t xml:space="preserve"> </w:t>
      </w:r>
      <w:r>
        <w:rPr>
          <w:rFonts w:ascii="GHEA Grapalat" w:hAnsi="GHEA Grapalat" w:cs="Sylfaen"/>
          <w:bCs/>
          <w:sz w:val="18"/>
          <w:szCs w:val="18"/>
        </w:rPr>
        <w:t>Գնորդին</w:t>
      </w:r>
      <w:r w:rsidRPr="006E5207">
        <w:rPr>
          <w:rFonts w:ascii="GHEA Grapalat" w:hAnsi="GHEA Grapalat" w:cs="Sylfaen"/>
          <w:bCs/>
          <w:sz w:val="18"/>
          <w:szCs w:val="18"/>
          <w:lang w:val="pt-BR"/>
        </w:rPr>
        <w:t xml:space="preserve"> </w:t>
      </w:r>
      <w:r>
        <w:rPr>
          <w:rFonts w:ascii="GHEA Grapalat" w:hAnsi="GHEA Grapalat" w:cs="Sylfaen"/>
          <w:bCs/>
          <w:sz w:val="18"/>
          <w:szCs w:val="18"/>
        </w:rPr>
        <w:t>հանձնելու</w:t>
      </w:r>
      <w:r w:rsidRPr="006E5207">
        <w:rPr>
          <w:rFonts w:ascii="GHEA Grapalat" w:hAnsi="GHEA Grapalat" w:cs="Sylfaen"/>
          <w:bCs/>
          <w:sz w:val="18"/>
          <w:szCs w:val="18"/>
          <w:lang w:val="pt-BR"/>
        </w:rPr>
        <w:t xml:space="preserve"> </w:t>
      </w:r>
      <w:r>
        <w:rPr>
          <w:rFonts w:ascii="GHEA Grapalat" w:hAnsi="GHEA Grapalat" w:cs="Sylfaen"/>
          <w:bCs/>
          <w:sz w:val="18"/>
          <w:szCs w:val="18"/>
        </w:rPr>
        <w:t>փաստը</w:t>
      </w:r>
      <w:r w:rsidRPr="006E5207">
        <w:rPr>
          <w:rFonts w:ascii="GHEA Grapalat" w:hAnsi="GHEA Grapalat" w:cs="Sylfaen"/>
          <w:bCs/>
          <w:sz w:val="18"/>
          <w:szCs w:val="18"/>
          <w:lang w:val="pt-BR"/>
        </w:rPr>
        <w:t xml:space="preserve"> </w:t>
      </w:r>
      <w:r>
        <w:rPr>
          <w:rFonts w:ascii="GHEA Grapalat" w:hAnsi="GHEA Grapalat" w:cs="Sylfaen"/>
          <w:bCs/>
          <w:sz w:val="18"/>
          <w:szCs w:val="18"/>
        </w:rPr>
        <w:t>ֆիքսելու</w:t>
      </w:r>
      <w:r w:rsidRPr="006E5207">
        <w:rPr>
          <w:rFonts w:ascii="GHEA Grapalat" w:hAnsi="GHEA Grapalat" w:cs="Sylfaen"/>
          <w:bCs/>
          <w:sz w:val="18"/>
          <w:szCs w:val="18"/>
          <w:lang w:val="pt-BR"/>
        </w:rPr>
        <w:t xml:space="preserve"> </w:t>
      </w:r>
      <w:r>
        <w:rPr>
          <w:rFonts w:ascii="GHEA Grapalat" w:hAnsi="GHEA Grapalat" w:cs="Sylfaen"/>
          <w:bCs/>
          <w:sz w:val="18"/>
          <w:szCs w:val="18"/>
        </w:rPr>
        <w:t>վերաբերյալ</w:t>
      </w:r>
      <w:r w:rsidRPr="006E5207">
        <w:rPr>
          <w:rFonts w:ascii="GHEA Grapalat" w:hAnsi="GHEA Grapalat" w:cs="Sylfaen"/>
          <w:bCs/>
          <w:sz w:val="18"/>
          <w:szCs w:val="18"/>
          <w:lang w:val="pt-BR"/>
        </w:rPr>
        <w:t xml:space="preserve">                                                                                                                               </w:t>
      </w:r>
    </w:p>
    <w:p w:rsidR="006E5207" w:rsidRPr="006E5207" w:rsidRDefault="006E5207" w:rsidP="006E5207">
      <w:pPr>
        <w:jc w:val="center"/>
        <w:rPr>
          <w:rFonts w:ascii="GHEA Grapalat" w:hAnsi="GHEA Grapalat" w:cs="Sylfaen"/>
          <w:b/>
          <w:bCs/>
          <w:sz w:val="18"/>
          <w:szCs w:val="18"/>
          <w:lang w:val="pt-BR"/>
        </w:rPr>
      </w:pP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w:t>
      </w:r>
      <w:r w:rsidRPr="006E5207">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t xml:space="preserve">        </w:t>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t xml:space="preserve">        </w:t>
      </w:r>
      <w:r>
        <w:rPr>
          <w:rFonts w:ascii="GHEA Grapalat" w:hAnsi="GHEA Grapalat" w:cs="Sylfaen"/>
          <w:sz w:val="12"/>
          <w:szCs w:val="16"/>
        </w:rPr>
        <w:t>Գնորդի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 xml:space="preserve">     </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t xml:space="preserve">            </w:t>
      </w:r>
      <w:r>
        <w:rPr>
          <w:rFonts w:ascii="GHEA Grapalat" w:hAnsi="GHEA Grapalat" w:cs="Sylfaen"/>
          <w:sz w:val="12"/>
          <w:szCs w:val="16"/>
        </w:rPr>
        <w:t>Վաճառողի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sidRPr="00521ECD">
        <w:rPr>
          <w:rFonts w:ascii="GHEA Grapalat" w:hAnsi="GHEA Grapalat" w:cs="Sylfaen"/>
          <w:sz w:val="20"/>
          <w:lang w:val="pt-BR"/>
        </w:rPr>
        <w:t xml:space="preserve"> </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tblPr>
      <w:tblGrid>
        <w:gridCol w:w="4579"/>
        <w:gridCol w:w="4992"/>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հայտը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097" w:rsidRDefault="007F5097" w:rsidP="006E5207">
      <w:r>
        <w:separator/>
      </w:r>
    </w:p>
  </w:endnote>
  <w:endnote w:type="continuationSeparator" w:id="1">
    <w:p w:rsidR="007F5097" w:rsidRDefault="007F5097" w:rsidP="006E52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097" w:rsidRDefault="007F5097" w:rsidP="006E5207">
      <w:r>
        <w:separator/>
      </w:r>
    </w:p>
  </w:footnote>
  <w:footnote w:type="continuationSeparator" w:id="1">
    <w:p w:rsidR="007F5097" w:rsidRDefault="007F5097" w:rsidP="006E5207">
      <w:r>
        <w:continuationSeparator/>
      </w:r>
    </w:p>
  </w:footnote>
  <w:footnote w:id="2">
    <w:p w:rsidR="00FA054B" w:rsidRDefault="00FA054B"/>
    <w:p w:rsidR="00FA054B" w:rsidRPr="006B258B" w:rsidRDefault="00FA054B" w:rsidP="006E5207">
      <w:pPr>
        <w:pStyle w:val="FootnoteText"/>
        <w:jc w:val="both"/>
        <w:rPr>
          <w:del w:id="2" w:author="Vahe Mahtesyan" w:date="2018-02-14T10:15:00Z"/>
          <w:rFonts w:ascii="GHEA Grapalat" w:hAnsi="GHEA Grapalat"/>
          <w:b/>
          <w:bCs/>
          <w:i/>
          <w:sz w:val="16"/>
          <w:szCs w:val="16"/>
          <w:lang w:val="af-ZA"/>
        </w:rPr>
      </w:pPr>
    </w:p>
  </w:footnote>
  <w:footnote w:id="3">
    <w:p w:rsidR="00FA054B" w:rsidRPr="00D45C73" w:rsidRDefault="00FA054B"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FA054B" w:rsidRDefault="00FA054B"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FA054B" w:rsidRDefault="00FA054B"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FA054B" w:rsidRDefault="00FA054B"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FA054B" w:rsidRDefault="00FA054B" w:rsidP="006E5207">
      <w:pPr>
        <w:pStyle w:val="FootnoteText"/>
        <w:jc w:val="both"/>
        <w:rPr>
          <w:rFonts w:ascii="GHEA Grapalat" w:hAnsi="GHEA Grapalat" w:cs="Sylfaen"/>
          <w:i/>
          <w:sz w:val="16"/>
          <w:szCs w:val="16"/>
        </w:rPr>
      </w:pPr>
      <w:r>
        <w:rPr>
          <w:vertAlign w:val="superscript"/>
        </w:rPr>
        <w:t>6</w:t>
      </w:r>
      <w:r>
        <w:rPr>
          <w:rStyle w:val="FootnoteReference"/>
          <w:color w:val="FFFFFF"/>
        </w:rPr>
        <w:footnoteRef/>
      </w:r>
      <w:r>
        <w:t xml:space="preserve"> </w:t>
      </w:r>
      <w:r>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FA054B" w:rsidRDefault="00FA054B" w:rsidP="006E5207">
      <w:pPr>
        <w:pStyle w:val="FootnoteText"/>
        <w:jc w:val="both"/>
        <w:rPr>
          <w:rFonts w:ascii="GHEA Grapalat" w:hAnsi="GHEA Grapalat" w:cs="Sylfaen"/>
          <w:i/>
          <w:sz w:val="16"/>
          <w:szCs w:val="16"/>
        </w:rPr>
      </w:pPr>
      <w:r>
        <w:rPr>
          <w:rFonts w:ascii="GHEA Grapalat" w:hAnsi="GHEA Grapalat" w:cs="Sylfaen"/>
          <w:i/>
          <w:sz w:val="16"/>
          <w:szCs w:val="16"/>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rPr>
        <w:t xml:space="preserve"> մլն. ՀՀ դրամը և կնքվելիք պայմանագրի ամբողջական կատարման համար հետագայում ևս պահանջվելու են ֆինանսական միջոցներ.</w:t>
      </w:r>
    </w:p>
    <w:p w:rsidR="00FA054B" w:rsidRDefault="00FA054B" w:rsidP="006E5207">
      <w:pPr>
        <w:pStyle w:val="FootnoteText"/>
        <w:jc w:val="both"/>
      </w:pPr>
      <w:r>
        <w:rPr>
          <w:rFonts w:ascii="GHEA Grapalat" w:hAnsi="GHEA Grapalat" w:cs="Sylfaen"/>
          <w:i/>
          <w:sz w:val="16"/>
          <w:szCs w:val="16"/>
        </w:rPr>
        <w:t xml:space="preserve"> - գնման հայտով տվյալ ընթացակարգի շրջանակում գնվելիք ապրանքի գինը չի գերազանցում 10 մլն. ՀՀ դրամը</w:t>
      </w:r>
    </w:p>
  </w:footnote>
  <w:footnote w:id="4">
    <w:p w:rsidR="00FA054B" w:rsidRDefault="00FA054B" w:rsidP="006E5207">
      <w:pPr>
        <w:pStyle w:val="FootnoteText"/>
        <w:jc w:val="both"/>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5">
    <w:p w:rsidR="00FA054B" w:rsidRDefault="00FA054B" w:rsidP="006E5207">
      <w:pPr>
        <w:pStyle w:val="FootnoteText"/>
        <w:rPr>
          <w:rFonts w:ascii="Sylfaen" w:hAnsi="Sylfaen"/>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rsidR="00FA054B" w:rsidRDefault="00FA054B" w:rsidP="006E5207">
      <w:pPr>
        <w:pStyle w:val="FootnoteText"/>
        <w:rPr>
          <w:rFonts w:ascii="GHEA Grapalat" w:hAnsi="GHEA Grapalat" w:cs="Sylfaen"/>
          <w:i/>
          <w:sz w:val="16"/>
          <w:szCs w:val="16"/>
        </w:rPr>
      </w:pPr>
      <w:r>
        <w:rPr>
          <w:rStyle w:val="FootnoteReference"/>
        </w:rPr>
        <w:footnoteRef/>
      </w:r>
      <w:r>
        <w:t xml:space="preserve"> </w:t>
      </w:r>
      <w:r>
        <w:rPr>
          <w:rFonts w:ascii="GHEA Grapalat" w:hAnsi="GHEA Grapalat" w:cs="Sylfaen"/>
          <w:i/>
          <w:sz w:val="16"/>
          <w:szCs w:val="16"/>
        </w:rPr>
        <w:t>Եթե գնման հայտով գնվելիք ապրանքի գինը չի գերազանցում 10 մլն. ՀՀ դրամը, ապա</w:t>
      </w:r>
      <w:r>
        <w:rPr>
          <w:rFonts w:ascii="Times New Roman" w:hAnsi="Times New Roman"/>
        </w:rPr>
        <w:t xml:space="preserve"> </w:t>
      </w:r>
      <w:r>
        <w:rPr>
          <w:rFonts w:ascii="GHEA Grapalat" w:hAnsi="GHEA Grapalat" w:cs="Sylfaen"/>
          <w:i/>
          <w:sz w:val="16"/>
          <w:szCs w:val="16"/>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FA054B" w:rsidRDefault="00FA054B" w:rsidP="006E5207">
      <w:pPr>
        <w:pStyle w:val="FootnoteText"/>
        <w:rPr>
          <w:rFonts w:ascii="GHEA Grapalat" w:hAnsi="GHEA Grapalat" w:cs="Sylfaen"/>
          <w:i/>
          <w:sz w:val="16"/>
          <w:szCs w:val="16"/>
        </w:rPr>
      </w:pPr>
      <w:r>
        <w:rPr>
          <w:rFonts w:ascii="GHEA Grapalat" w:hAnsi="GHEA Grapalat" w:cs="Sylfaen"/>
          <w:i/>
          <w:sz w:val="16"/>
          <w:szCs w:val="16"/>
          <w:vertAlign w:val="superscript"/>
        </w:rPr>
        <w:t xml:space="preserve">13 </w:t>
      </w:r>
      <w:r>
        <w:rPr>
          <w:rFonts w:ascii="GHEA Grapalat" w:hAnsi="GHEA Grapalat" w:cs="Sylfaen"/>
          <w:i/>
          <w:sz w:val="16"/>
          <w:szCs w:val="16"/>
        </w:rPr>
        <w:t>Եթե գնման հայտով գնվելիք ապրանքի գինը չի գերազանցում 10 մլն. ՀՀ դրամը, ապա</w:t>
      </w:r>
      <w:r>
        <w:rPr>
          <w:rFonts w:ascii="Times New Roman" w:hAnsi="Times New Roman"/>
        </w:rPr>
        <w:t xml:space="preserve"> </w:t>
      </w:r>
      <w:r>
        <w:rPr>
          <w:rFonts w:ascii="GHEA Grapalat" w:hAnsi="GHEA Grapalat" w:cs="Sylfaen"/>
          <w:i/>
          <w:sz w:val="16"/>
          <w:szCs w:val="16"/>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FA054B" w:rsidRDefault="00FA054B" w:rsidP="006E5207">
      <w:pPr>
        <w:pStyle w:val="FootnoteText"/>
        <w:rPr>
          <w:rFonts w:ascii="Times New Roman" w:hAnsi="Times New Roman"/>
          <w:vertAlign w:val="superscript"/>
        </w:rPr>
      </w:pPr>
    </w:p>
  </w:footnote>
  <w:footnote w:id="7">
    <w:p w:rsidR="00FA054B" w:rsidRDefault="00FA054B" w:rsidP="006E5207">
      <w:pPr>
        <w:pStyle w:val="FootnoteText"/>
        <w:rPr>
          <w:rFonts w:ascii="GHEA Grapalat" w:hAnsi="GHEA Grapalat"/>
        </w:rPr>
      </w:pPr>
      <w:r>
        <w:rPr>
          <w:rFonts w:ascii="GHEA Grapalat" w:hAnsi="GHEA Grapalat" w:cs="Sylfaen"/>
          <w:i/>
          <w:sz w:val="16"/>
          <w:szCs w:val="16"/>
          <w:vertAlign w:val="superscript"/>
        </w:rPr>
        <w:t xml:space="preserve">14 </w:t>
      </w:r>
      <w:r>
        <w:rPr>
          <w:rFonts w:ascii="GHEA Grapalat" w:hAnsi="GHEA Grapalat" w:cs="Sylfaen"/>
          <w:i/>
          <w:sz w:val="16"/>
          <w:szCs w:val="16"/>
        </w:rPr>
        <w:t>Սույն կետը խմբագրվում է ըստ համապատասխան պատվիրատուի:</w:t>
      </w:r>
      <w:r>
        <w:rPr>
          <w:rFonts w:ascii="GHEA Grapalat" w:hAnsi="GHEA Grapalat"/>
        </w:rPr>
        <w:t xml:space="preserve"> </w:t>
      </w:r>
    </w:p>
  </w:footnote>
  <w:footnote w:id="8">
    <w:p w:rsidR="00FA054B" w:rsidRDefault="00FA054B" w:rsidP="006E5207">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rsidR="00FA054B" w:rsidRDefault="00FA054B" w:rsidP="006E5207">
      <w:pPr>
        <w:pStyle w:val="FootnoteText"/>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rPr>
        <w:t>լրացվում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հանձնաժողովի</w:t>
      </w:r>
      <w:r>
        <w:rPr>
          <w:rFonts w:ascii="GHEA Grapalat" w:hAnsi="GHEA Grapalat"/>
          <w:i/>
          <w:sz w:val="16"/>
          <w:szCs w:val="16"/>
          <w:lang w:val="af-ZA"/>
        </w:rPr>
        <w:t xml:space="preserve"> </w:t>
      </w:r>
      <w:r>
        <w:rPr>
          <w:rFonts w:ascii="GHEA Grapalat" w:hAnsi="GHEA Grapalat"/>
          <w:i/>
          <w:sz w:val="16"/>
          <w:szCs w:val="16"/>
        </w:rPr>
        <w:t>քարտուղարի</w:t>
      </w:r>
      <w:r>
        <w:rPr>
          <w:rFonts w:ascii="GHEA Grapalat" w:hAnsi="GHEA Grapalat"/>
          <w:i/>
          <w:sz w:val="16"/>
          <w:szCs w:val="16"/>
          <w:lang w:val="af-ZA"/>
        </w:rPr>
        <w:t xml:space="preserve"> </w:t>
      </w:r>
      <w:r>
        <w:rPr>
          <w:rFonts w:ascii="GHEA Grapalat" w:hAnsi="GHEA Grapalat"/>
          <w:i/>
          <w:sz w:val="16"/>
          <w:szCs w:val="16"/>
        </w:rPr>
        <w:t>կողմից</w:t>
      </w:r>
      <w:r>
        <w:rPr>
          <w:rFonts w:ascii="GHEA Grapalat" w:hAnsi="GHEA Grapalat"/>
          <w:i/>
          <w:sz w:val="16"/>
          <w:szCs w:val="16"/>
          <w:lang w:val="af-ZA"/>
        </w:rPr>
        <w:t xml:space="preserve">` </w:t>
      </w:r>
      <w:r>
        <w:rPr>
          <w:rFonts w:ascii="GHEA Grapalat" w:hAnsi="GHEA Grapalat"/>
          <w:i/>
          <w:sz w:val="16"/>
          <w:szCs w:val="16"/>
        </w:rPr>
        <w:t>մինչև</w:t>
      </w:r>
      <w:r>
        <w:rPr>
          <w:rFonts w:ascii="GHEA Grapalat" w:hAnsi="GHEA Grapalat"/>
          <w:i/>
          <w:sz w:val="16"/>
          <w:szCs w:val="16"/>
          <w:lang w:val="af-ZA"/>
        </w:rPr>
        <w:t xml:space="preserve"> </w:t>
      </w:r>
      <w:r>
        <w:rPr>
          <w:rFonts w:ascii="GHEA Grapalat" w:hAnsi="GHEA Grapalat"/>
          <w:i/>
          <w:sz w:val="16"/>
          <w:szCs w:val="16"/>
        </w:rPr>
        <w:t>հրավերը</w:t>
      </w:r>
      <w:r>
        <w:rPr>
          <w:rFonts w:ascii="GHEA Grapalat" w:hAnsi="GHEA Grapalat"/>
          <w:i/>
          <w:sz w:val="16"/>
          <w:szCs w:val="16"/>
          <w:lang w:val="af-ZA"/>
        </w:rPr>
        <w:t xml:space="preserve"> </w:t>
      </w:r>
      <w:r>
        <w:rPr>
          <w:rFonts w:ascii="GHEA Grapalat" w:hAnsi="GHEA Grapalat"/>
          <w:i/>
          <w:sz w:val="16"/>
          <w:szCs w:val="16"/>
        </w:rPr>
        <w:t>տեղեկագրում</w:t>
      </w:r>
      <w:r>
        <w:rPr>
          <w:rFonts w:ascii="GHEA Grapalat" w:hAnsi="GHEA Grapalat"/>
          <w:i/>
          <w:sz w:val="16"/>
          <w:szCs w:val="16"/>
          <w:lang w:val="af-ZA"/>
        </w:rPr>
        <w:t xml:space="preserve"> </w:t>
      </w:r>
      <w:r>
        <w:rPr>
          <w:rFonts w:ascii="GHEA Grapalat" w:hAnsi="GHEA Grapalat"/>
          <w:i/>
          <w:sz w:val="16"/>
          <w:szCs w:val="16"/>
        </w:rPr>
        <w:t>հրապարակելը</w:t>
      </w:r>
      <w:r>
        <w:rPr>
          <w:rFonts w:ascii="GHEA Grapalat" w:hAnsi="GHEA Grapalat"/>
          <w:i/>
          <w:sz w:val="16"/>
          <w:szCs w:val="16"/>
          <w:lang w:val="hy-AM"/>
        </w:rPr>
        <w:t>:</w:t>
      </w:r>
    </w:p>
    <w:p w:rsidR="00FA054B" w:rsidRDefault="00FA054B" w:rsidP="006E5207">
      <w:pPr>
        <w:jc w:val="both"/>
        <w:rPr>
          <w:del w:id="12"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10">
    <w:p w:rsidR="00FA054B" w:rsidRDefault="00FA054B" w:rsidP="006E5207">
      <w:pPr>
        <w:pStyle w:val="BodyTextIndent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FA054B" w:rsidRDefault="00FA054B"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FA054B" w:rsidRDefault="00FA054B" w:rsidP="006E5207">
      <w:pPr>
        <w:pStyle w:val="FootnoteText"/>
        <w:rPr>
          <w:del w:id="14" w:author="User" w:date="2019-05-26T09:57:00Z"/>
          <w:i/>
          <w:lang w:val="af-ZA"/>
        </w:rPr>
      </w:pPr>
    </w:p>
  </w:footnote>
  <w:footnote w:id="11">
    <w:p w:rsidR="00FA054B" w:rsidRPr="0069073C" w:rsidRDefault="00FA054B" w:rsidP="006E5207">
      <w:pPr>
        <w:pStyle w:val="FootnoteText"/>
        <w:rPr>
          <w:del w:id="15"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2">
    <w:p w:rsidR="00FA054B" w:rsidRPr="0069073C" w:rsidRDefault="00FA054B" w:rsidP="006E5207">
      <w:pPr>
        <w:pStyle w:val="FootnoteText"/>
        <w:jc w:val="both"/>
        <w:rPr>
          <w:del w:id="16"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240D25">
        <w:rPr>
          <w:rFonts w:ascii="GHEA Grapalat" w:hAnsi="GHEA Grapalat"/>
          <w:i/>
          <w:sz w:val="16"/>
          <w:szCs w:val="16"/>
          <w:lang w:val="af-ZA"/>
        </w:rPr>
        <w:t xml:space="preserve"> </w:t>
      </w:r>
      <w:r w:rsidRPr="0069073C">
        <w:rPr>
          <w:rFonts w:ascii="GHEA Grapalat" w:hAnsi="GHEA Grapalat" w:cs="Sylfaen"/>
          <w:i/>
          <w:sz w:val="16"/>
          <w:szCs w:val="16"/>
        </w:rPr>
        <w:t>կարող</w:t>
      </w:r>
      <w:r w:rsidRPr="00240D25">
        <w:rPr>
          <w:rFonts w:ascii="GHEA Grapalat" w:hAnsi="GHEA Grapalat"/>
          <w:i/>
          <w:sz w:val="16"/>
          <w:szCs w:val="16"/>
          <w:lang w:val="af-ZA"/>
        </w:rPr>
        <w:t xml:space="preserve"> </w:t>
      </w:r>
      <w:r w:rsidRPr="0069073C">
        <w:rPr>
          <w:rFonts w:ascii="GHEA Grapalat" w:hAnsi="GHEA Grapalat" w:cs="Sylfaen"/>
          <w:i/>
          <w:sz w:val="16"/>
          <w:szCs w:val="16"/>
        </w:rPr>
        <w:t>է</w:t>
      </w:r>
      <w:r w:rsidRPr="00240D25">
        <w:rPr>
          <w:rFonts w:ascii="GHEA Grapalat" w:hAnsi="GHEA Grapalat"/>
          <w:i/>
          <w:sz w:val="16"/>
          <w:szCs w:val="16"/>
          <w:lang w:val="af-ZA"/>
        </w:rPr>
        <w:t xml:space="preserve"> </w:t>
      </w:r>
      <w:r w:rsidRPr="0069073C">
        <w:rPr>
          <w:rFonts w:ascii="GHEA Grapalat" w:hAnsi="GHEA Grapalat" w:cs="Sylfaen"/>
          <w:i/>
          <w:sz w:val="16"/>
          <w:szCs w:val="16"/>
        </w:rPr>
        <w:t>հրաժարվել</w:t>
      </w:r>
      <w:r w:rsidRPr="00240D25">
        <w:rPr>
          <w:rFonts w:ascii="GHEA Grapalat" w:hAnsi="GHEA Grapalat"/>
          <w:i/>
          <w:sz w:val="16"/>
          <w:szCs w:val="16"/>
          <w:lang w:val="af-ZA"/>
        </w:rPr>
        <w:t xml:space="preserve"> </w:t>
      </w:r>
      <w:r w:rsidRPr="0069073C">
        <w:rPr>
          <w:rFonts w:ascii="GHEA Grapalat" w:hAnsi="GHEA Grapalat" w:cs="Sylfaen"/>
          <w:i/>
          <w:sz w:val="16"/>
          <w:szCs w:val="16"/>
        </w:rPr>
        <w:t>առաջարկված</w:t>
      </w:r>
      <w:r w:rsidRPr="00240D25">
        <w:rPr>
          <w:rFonts w:ascii="GHEA Grapalat" w:hAnsi="GHEA Grapalat"/>
          <w:i/>
          <w:sz w:val="16"/>
          <w:szCs w:val="16"/>
          <w:lang w:val="af-ZA"/>
        </w:rPr>
        <w:t xml:space="preserve"> </w:t>
      </w:r>
      <w:r w:rsidRPr="0069073C">
        <w:rPr>
          <w:rFonts w:ascii="GHEA Grapalat" w:hAnsi="GHEA Grapalat" w:cs="Sylfaen"/>
          <w:i/>
          <w:sz w:val="16"/>
          <w:szCs w:val="16"/>
        </w:rPr>
        <w:t>կանխավճարից</w:t>
      </w:r>
      <w:r w:rsidRPr="00240D25">
        <w:rPr>
          <w:rFonts w:ascii="GHEA Grapalat" w:hAnsi="GHEA Grapalat"/>
          <w:i/>
          <w:sz w:val="16"/>
          <w:szCs w:val="16"/>
          <w:lang w:val="af-ZA"/>
        </w:rPr>
        <w:t xml:space="preserve"> </w:t>
      </w:r>
      <w:r w:rsidRPr="0069073C">
        <w:rPr>
          <w:rFonts w:ascii="GHEA Grapalat" w:hAnsi="GHEA Grapalat" w:cs="Sylfaen"/>
          <w:i/>
          <w:sz w:val="16"/>
          <w:szCs w:val="16"/>
        </w:rPr>
        <w:t>կամ</w:t>
      </w:r>
      <w:r w:rsidRPr="00240D25">
        <w:rPr>
          <w:rFonts w:ascii="GHEA Grapalat" w:hAnsi="GHEA Grapalat"/>
          <w:i/>
          <w:sz w:val="16"/>
          <w:szCs w:val="16"/>
          <w:lang w:val="af-ZA"/>
        </w:rPr>
        <w:t xml:space="preserve"> </w:t>
      </w:r>
      <w:r w:rsidRPr="0069073C">
        <w:rPr>
          <w:rFonts w:ascii="GHEA Grapalat" w:hAnsi="GHEA Grapalat" w:cs="Sylfaen"/>
          <w:i/>
          <w:sz w:val="16"/>
          <w:szCs w:val="16"/>
        </w:rPr>
        <w:t>դրա</w:t>
      </w:r>
      <w:r w:rsidRPr="00240D25">
        <w:rPr>
          <w:rFonts w:ascii="GHEA Grapalat" w:hAnsi="GHEA Grapalat"/>
          <w:i/>
          <w:sz w:val="16"/>
          <w:szCs w:val="16"/>
          <w:lang w:val="af-ZA"/>
        </w:rPr>
        <w:t xml:space="preserve"> </w:t>
      </w:r>
      <w:r w:rsidRPr="0069073C">
        <w:rPr>
          <w:rFonts w:ascii="GHEA Grapalat" w:hAnsi="GHEA Grapalat" w:cs="Sylfaen"/>
          <w:i/>
          <w:sz w:val="16"/>
          <w:szCs w:val="16"/>
        </w:rPr>
        <w:t>մի</w:t>
      </w:r>
      <w:r w:rsidRPr="00240D25">
        <w:rPr>
          <w:rFonts w:ascii="GHEA Grapalat" w:hAnsi="GHEA Grapalat"/>
          <w:i/>
          <w:sz w:val="16"/>
          <w:szCs w:val="16"/>
          <w:lang w:val="af-ZA"/>
        </w:rPr>
        <w:t xml:space="preserve"> </w:t>
      </w:r>
      <w:r w:rsidRPr="0069073C">
        <w:rPr>
          <w:rFonts w:ascii="GHEA Grapalat" w:hAnsi="GHEA Grapalat" w:cs="Sylfaen"/>
          <w:i/>
          <w:sz w:val="16"/>
          <w:szCs w:val="16"/>
        </w:rPr>
        <w:t>մասից</w:t>
      </w:r>
      <w:r w:rsidRPr="00240D25">
        <w:rPr>
          <w:rFonts w:ascii="GHEA Grapalat" w:hAnsi="GHEA Grapalat"/>
          <w:i/>
          <w:sz w:val="16"/>
          <w:szCs w:val="16"/>
          <w:lang w:val="af-ZA"/>
        </w:rPr>
        <w:t xml:space="preserve">: </w:t>
      </w:r>
      <w:r w:rsidRPr="0069073C">
        <w:rPr>
          <w:rFonts w:ascii="GHEA Grapalat" w:hAnsi="GHEA Grapalat" w:cs="Sylfaen"/>
          <w:i/>
          <w:sz w:val="16"/>
          <w:szCs w:val="16"/>
        </w:rPr>
        <w:t>Ընդ</w:t>
      </w:r>
      <w:r w:rsidRPr="00240D25">
        <w:rPr>
          <w:rFonts w:ascii="GHEA Grapalat" w:hAnsi="GHEA Grapalat"/>
          <w:i/>
          <w:sz w:val="16"/>
          <w:szCs w:val="16"/>
          <w:lang w:val="af-ZA"/>
        </w:rPr>
        <w:t xml:space="preserve"> </w:t>
      </w:r>
      <w:r w:rsidRPr="0069073C">
        <w:rPr>
          <w:rFonts w:ascii="GHEA Grapalat" w:hAnsi="GHEA Grapalat" w:cs="Sylfaen"/>
          <w:i/>
          <w:sz w:val="16"/>
          <w:szCs w:val="16"/>
        </w:rPr>
        <w:t>որում</w:t>
      </w:r>
      <w:r w:rsidRPr="00240D25">
        <w:rPr>
          <w:rFonts w:ascii="GHEA Grapalat" w:hAnsi="GHEA Grapalat"/>
          <w:i/>
          <w:sz w:val="16"/>
          <w:szCs w:val="16"/>
          <w:lang w:val="af-ZA"/>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240D25">
        <w:rPr>
          <w:rFonts w:ascii="GHEA Grapalat" w:hAnsi="GHEA Grapalat"/>
          <w:i/>
          <w:sz w:val="16"/>
          <w:szCs w:val="16"/>
          <w:lang w:val="af-ZA"/>
        </w:rPr>
        <w:t xml:space="preserve"> </w:t>
      </w:r>
      <w:r w:rsidRPr="0069073C">
        <w:rPr>
          <w:rFonts w:ascii="GHEA Grapalat" w:hAnsi="GHEA Grapalat" w:cs="Sylfaen"/>
          <w:i/>
          <w:sz w:val="16"/>
          <w:szCs w:val="16"/>
        </w:rPr>
        <w:t>կանխավճարը</w:t>
      </w:r>
      <w:r w:rsidRPr="00240D25">
        <w:rPr>
          <w:rFonts w:ascii="GHEA Grapalat" w:hAnsi="GHEA Grapalat"/>
          <w:i/>
          <w:sz w:val="16"/>
          <w:szCs w:val="16"/>
          <w:lang w:val="af-ZA"/>
        </w:rPr>
        <w:t xml:space="preserve"> </w:t>
      </w:r>
      <w:r w:rsidRPr="0069073C">
        <w:rPr>
          <w:rFonts w:ascii="GHEA Grapalat" w:hAnsi="GHEA Grapalat" w:cs="Sylfaen"/>
          <w:i/>
          <w:sz w:val="16"/>
          <w:szCs w:val="16"/>
        </w:rPr>
        <w:t>սահմանվում</w:t>
      </w:r>
      <w:r w:rsidRPr="00240D25">
        <w:rPr>
          <w:rFonts w:ascii="GHEA Grapalat" w:hAnsi="GHEA Grapalat"/>
          <w:i/>
          <w:sz w:val="16"/>
          <w:szCs w:val="16"/>
          <w:lang w:val="af-ZA"/>
        </w:rPr>
        <w:t xml:space="preserve"> </w:t>
      </w:r>
      <w:r w:rsidRPr="0069073C">
        <w:rPr>
          <w:rFonts w:ascii="GHEA Grapalat" w:hAnsi="GHEA Grapalat" w:cs="Sylfaen"/>
          <w:i/>
          <w:sz w:val="16"/>
          <w:szCs w:val="16"/>
        </w:rPr>
        <w:t>է</w:t>
      </w:r>
      <w:r w:rsidRPr="00240D25">
        <w:rPr>
          <w:rFonts w:ascii="GHEA Grapalat" w:hAnsi="GHEA Grapalat"/>
          <w:i/>
          <w:sz w:val="16"/>
          <w:szCs w:val="16"/>
          <w:lang w:val="af-ZA"/>
        </w:rPr>
        <w:t xml:space="preserve"> </w:t>
      </w:r>
      <w:r w:rsidRPr="0069073C">
        <w:rPr>
          <w:rFonts w:ascii="GHEA Grapalat" w:hAnsi="GHEA Grapalat" w:cs="Sylfaen"/>
          <w:i/>
          <w:sz w:val="16"/>
          <w:szCs w:val="16"/>
        </w:rPr>
        <w:t>Գնորդի</w:t>
      </w:r>
      <w:r w:rsidRPr="00240D25">
        <w:rPr>
          <w:rFonts w:ascii="GHEA Grapalat" w:hAnsi="GHEA Grapalat"/>
          <w:i/>
          <w:sz w:val="16"/>
          <w:szCs w:val="16"/>
          <w:lang w:val="af-ZA"/>
        </w:rPr>
        <w:t xml:space="preserve"> </w:t>
      </w:r>
      <w:r w:rsidRPr="0069073C">
        <w:rPr>
          <w:rFonts w:ascii="GHEA Grapalat" w:hAnsi="GHEA Grapalat" w:cs="Sylfaen"/>
          <w:i/>
          <w:sz w:val="16"/>
          <w:szCs w:val="16"/>
        </w:rPr>
        <w:t>և</w:t>
      </w:r>
      <w:r w:rsidRPr="00240D25">
        <w:rPr>
          <w:rFonts w:ascii="GHEA Grapalat" w:hAnsi="GHEA Grapalat"/>
          <w:i/>
          <w:sz w:val="16"/>
          <w:szCs w:val="16"/>
          <w:lang w:val="af-ZA"/>
        </w:rPr>
        <w:t xml:space="preserve"> </w:t>
      </w:r>
      <w:r w:rsidRPr="0069073C">
        <w:rPr>
          <w:rFonts w:ascii="GHEA Grapalat" w:hAnsi="GHEA Grapalat" w:cs="Sylfaen"/>
          <w:i/>
          <w:sz w:val="16"/>
          <w:szCs w:val="16"/>
        </w:rPr>
        <w:t>Վաճառողի</w:t>
      </w:r>
      <w:r w:rsidRPr="00240D25">
        <w:rPr>
          <w:rFonts w:ascii="GHEA Grapalat" w:hAnsi="GHEA Grapalat"/>
          <w:i/>
          <w:sz w:val="16"/>
          <w:szCs w:val="16"/>
          <w:lang w:val="af-ZA"/>
        </w:rPr>
        <w:t xml:space="preserve"> </w:t>
      </w:r>
      <w:r w:rsidRPr="0069073C">
        <w:rPr>
          <w:rFonts w:ascii="GHEA Grapalat" w:hAnsi="GHEA Grapalat" w:cs="Sylfaen"/>
          <w:i/>
          <w:sz w:val="16"/>
          <w:szCs w:val="16"/>
        </w:rPr>
        <w:t>միջև</w:t>
      </w:r>
      <w:r w:rsidRPr="00240D25">
        <w:rPr>
          <w:rFonts w:ascii="GHEA Grapalat" w:hAnsi="GHEA Grapalat"/>
          <w:i/>
          <w:sz w:val="16"/>
          <w:szCs w:val="16"/>
          <w:lang w:val="af-ZA"/>
        </w:rPr>
        <w:t xml:space="preserve"> </w:t>
      </w:r>
      <w:r w:rsidRPr="0069073C">
        <w:rPr>
          <w:rFonts w:ascii="GHEA Grapalat" w:hAnsi="GHEA Grapalat" w:cs="Sylfaen"/>
          <w:i/>
          <w:sz w:val="16"/>
          <w:szCs w:val="16"/>
        </w:rPr>
        <w:t>համաձայնեցված</w:t>
      </w:r>
      <w:r w:rsidRPr="00240D25">
        <w:rPr>
          <w:rFonts w:ascii="GHEA Grapalat" w:hAnsi="GHEA Grapalat"/>
          <w:i/>
          <w:sz w:val="16"/>
          <w:szCs w:val="16"/>
          <w:lang w:val="af-ZA"/>
        </w:rPr>
        <w:t xml:space="preserve"> </w:t>
      </w:r>
      <w:r w:rsidRPr="0069073C">
        <w:rPr>
          <w:rFonts w:ascii="GHEA Grapalat" w:hAnsi="GHEA Grapalat" w:cs="Sylfaen"/>
          <w:i/>
          <w:sz w:val="16"/>
          <w:szCs w:val="16"/>
        </w:rPr>
        <w:t>չափով</w:t>
      </w:r>
      <w:r w:rsidRPr="00240D25">
        <w:rPr>
          <w:rFonts w:ascii="GHEA Grapalat" w:hAnsi="GHEA Grapalat"/>
          <w:i/>
          <w:sz w:val="16"/>
          <w:szCs w:val="16"/>
          <w:lang w:val="af-ZA"/>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3">
    <w:p w:rsidR="00FA054B" w:rsidRDefault="00FA054B" w:rsidP="006E5207">
      <w:pPr>
        <w:pStyle w:val="FootnoteText"/>
        <w:rPr>
          <w:del w:id="17" w:author="User" w:date="2019-05-26T10:02:00Z"/>
          <w:lang w:val="hy-AM"/>
        </w:rPr>
      </w:pPr>
      <w:r w:rsidRPr="00240D25">
        <w:rPr>
          <w:rFonts w:ascii="GHEA Grapalat" w:hAnsi="GHEA Grapalat"/>
          <w:i/>
          <w:color w:val="FFFFFF"/>
          <w:sz w:val="16"/>
          <w:szCs w:val="16"/>
          <w:vertAlign w:val="superscript"/>
          <w:lang w:val="hy-AM"/>
        </w:rPr>
        <w:t>31</w:t>
      </w:r>
      <w:r w:rsidRPr="00240D25">
        <w:rPr>
          <w:rFonts w:ascii="GHEA Grapalat" w:hAnsi="GHEA Grapalat"/>
          <w:i/>
          <w:sz w:val="16"/>
          <w:szCs w:val="16"/>
          <w:vertAlign w:val="superscript"/>
          <w:lang w:val="hy-AM"/>
        </w:rPr>
        <w:t xml:space="preserve"> 19</w:t>
      </w:r>
      <w:r w:rsidRPr="00240D25">
        <w:rPr>
          <w:rFonts w:ascii="GHEA Grapalat" w:hAnsi="GHEA Grapalat" w:cs="Sylfaen"/>
          <w:i/>
          <w:sz w:val="16"/>
          <w:szCs w:val="16"/>
          <w:lang w:val="hy-AM"/>
        </w:rPr>
        <w:t>Սույն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կետը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նախագծից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գնվելիք</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ապրանքը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հանդիսանում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հիմնական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w:t>
      </w:r>
      <w:r w:rsidRPr="00240D25">
        <w:rPr>
          <w:rFonts w:ascii="GHEA Grapalat" w:hAnsi="GHEA Grapalat"/>
          <w:i/>
          <w:sz w:val="16"/>
          <w:szCs w:val="16"/>
          <w:lang w:val="hy-AM"/>
        </w:rPr>
        <w:t>:</w:t>
      </w:r>
      <w:r w:rsidRPr="00240D25">
        <w:rPr>
          <w:rFonts w:ascii="GHEA Grapalat" w:hAnsi="GHEA Grapalat" w:cs="Sylfaen"/>
          <w:i/>
          <w:sz w:val="16"/>
          <w:szCs w:val="16"/>
          <w:lang w:val="hy-AM"/>
        </w:rPr>
        <w:t>Իսկ</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գնվելիք</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ապրանքը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հանդիսանում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հիմնական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ապա</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երաշխքային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ժամկետը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չպետք</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պակաս</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լինի</w:t>
      </w:r>
      <w:r w:rsidRPr="00240D25">
        <w:rPr>
          <w:rFonts w:ascii="GHEA Grapalat" w:hAnsi="GHEA Grapalat"/>
          <w:i/>
          <w:sz w:val="16"/>
          <w:szCs w:val="16"/>
          <w:lang w:val="hy-AM"/>
        </w:rPr>
        <w:t xml:space="preserve"> 365 </w:t>
      </w:r>
      <w:r w:rsidRPr="00240D25">
        <w:rPr>
          <w:rFonts w:ascii="GHEA Grapalat" w:hAnsi="GHEA Grapalat" w:cs="Sylfaen"/>
          <w:i/>
          <w:sz w:val="16"/>
          <w:szCs w:val="16"/>
          <w:lang w:val="hy-AM"/>
        </w:rPr>
        <w:t>օրացուցային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օրից</w:t>
      </w:r>
    </w:p>
  </w:footnote>
  <w:footnote w:id="14">
    <w:p w:rsidR="00FA054B" w:rsidRPr="0069073C" w:rsidRDefault="00FA054B" w:rsidP="006E5207">
      <w:pPr>
        <w:pStyle w:val="FootnoteText"/>
        <w:jc w:val="both"/>
        <w:rPr>
          <w:rFonts w:ascii="GHEA Grapalat" w:hAnsi="GHEA Grapalat"/>
          <w:i/>
          <w:sz w:val="16"/>
          <w:szCs w:val="16"/>
          <w:lang w:val="hy-AM"/>
        </w:rPr>
      </w:pPr>
      <w:r w:rsidRPr="00240D25">
        <w:rPr>
          <w:rFonts w:ascii="GHEA Grapalat" w:hAnsi="GHEA Grapalat"/>
          <w:i/>
          <w:sz w:val="16"/>
          <w:szCs w:val="16"/>
          <w:vertAlign w:val="superscript"/>
          <w:lang w:val="hy-AM"/>
        </w:rPr>
        <w:t xml:space="preserve">20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կնքվել</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Times Armenian"/>
          <w:i/>
          <w:sz w:val="16"/>
          <w:szCs w:val="16"/>
          <w:lang w:val="hy-AM"/>
        </w:rPr>
        <w:t>«</w:t>
      </w:r>
      <w:r w:rsidRPr="00240D25">
        <w:rPr>
          <w:rFonts w:ascii="GHEA Grapalat" w:hAnsi="GHEA Grapalat" w:cs="Sylfaen"/>
          <w:i/>
          <w:sz w:val="16"/>
          <w:szCs w:val="16"/>
          <w:lang w:val="hy-AM"/>
        </w:rPr>
        <w:t>Գնումների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մասին</w:t>
      </w:r>
      <w:r w:rsidRPr="00240D25">
        <w:rPr>
          <w:rFonts w:ascii="GHEA Grapalat" w:hAnsi="GHEA Grapalat" w:cs="Times Armenian"/>
          <w:i/>
          <w:sz w:val="16"/>
          <w:szCs w:val="16"/>
          <w:lang w:val="hy-AM"/>
        </w:rPr>
        <w:t>»</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ՀՀ</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օրենքի</w:t>
      </w:r>
      <w:r w:rsidRPr="00240D25">
        <w:rPr>
          <w:rFonts w:ascii="GHEA Grapalat" w:hAnsi="GHEA Grapalat"/>
          <w:i/>
          <w:sz w:val="16"/>
          <w:szCs w:val="16"/>
          <w:lang w:val="hy-AM"/>
        </w:rPr>
        <w:t xml:space="preserve"> 15-</w:t>
      </w:r>
      <w:r w:rsidRPr="00240D25">
        <w:rPr>
          <w:rFonts w:ascii="GHEA Grapalat" w:hAnsi="GHEA Grapalat" w:cs="Sylfaen"/>
          <w:i/>
          <w:sz w:val="16"/>
          <w:szCs w:val="16"/>
          <w:lang w:val="hy-AM"/>
        </w:rPr>
        <w:t>րդ</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հոդվածի</w:t>
      </w:r>
      <w:r w:rsidRPr="00240D25">
        <w:rPr>
          <w:rFonts w:ascii="GHEA Grapalat" w:hAnsi="GHEA Grapalat"/>
          <w:i/>
          <w:sz w:val="16"/>
          <w:szCs w:val="16"/>
          <w:lang w:val="hy-AM"/>
        </w:rPr>
        <w:t xml:space="preserve"> 6-</w:t>
      </w:r>
      <w:r w:rsidRPr="00240D25">
        <w:rPr>
          <w:rFonts w:ascii="GHEA Grapalat" w:hAnsi="GHEA Grapalat" w:cs="Sylfaen"/>
          <w:i/>
          <w:sz w:val="16"/>
          <w:szCs w:val="16"/>
          <w:lang w:val="hy-AM"/>
        </w:rPr>
        <w:t>րդ</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կետի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հիման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վրա</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ապա</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տուգանքը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հաշվարկվում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համաձայնագրի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գնի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նկատմամբ</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որի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շրջանակում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արձանագրվել</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ստանձնված</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պարտավորությունների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չկատարման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կամ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ոչ</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պատշաճ</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կատարման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հանգամանքը</w:t>
      </w:r>
      <w:r w:rsidRPr="00240D25">
        <w:rPr>
          <w:rFonts w:ascii="GHEA Grapalat" w:hAnsi="GHEA Grapalat"/>
          <w:i/>
          <w:sz w:val="16"/>
          <w:szCs w:val="16"/>
          <w:lang w:val="hy-AM"/>
        </w:rPr>
        <w:t xml:space="preserve">: </w:t>
      </w:r>
    </w:p>
    <w:p w:rsidR="00FA054B" w:rsidRPr="0069073C" w:rsidRDefault="00FA054B" w:rsidP="006E5207">
      <w:pPr>
        <w:pStyle w:val="FootnoteText"/>
        <w:jc w:val="both"/>
        <w:rPr>
          <w:del w:id="18"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rsidR="00FA054B" w:rsidRDefault="00FA054B" w:rsidP="006E5207">
      <w:pPr>
        <w:pStyle w:val="FootnoteText"/>
        <w:jc w:val="both"/>
        <w:rPr>
          <w:del w:id="19" w:author="User" w:date="2019-05-26T10:04:00Z"/>
          <w:sz w:val="16"/>
          <w:szCs w:val="16"/>
          <w:lang w:val="hy-AM"/>
        </w:rPr>
      </w:pPr>
      <w:r w:rsidRPr="00240D25">
        <w:rPr>
          <w:rFonts w:ascii="GHEA Grapalat" w:hAnsi="GHEA Grapalat"/>
          <w:i/>
          <w:sz w:val="16"/>
          <w:szCs w:val="16"/>
          <w:vertAlign w:val="superscript"/>
          <w:lang w:val="hy-AM"/>
        </w:rPr>
        <w:t xml:space="preserve">21 </w:t>
      </w:r>
      <w:r w:rsidRPr="00240D25">
        <w:rPr>
          <w:rFonts w:ascii="GHEA Grapalat" w:hAnsi="GHEA Grapalat" w:cs="Sylfaen"/>
          <w:i/>
          <w:sz w:val="16"/>
          <w:szCs w:val="16"/>
          <w:lang w:val="hy-AM"/>
        </w:rPr>
        <w:t>Պետական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բյուջեի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միջոցների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հաշվին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պարտավորություններ</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չառաջացնող</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գնումների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դեպքում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սույն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նախադասությունը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պայմանագրից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w:t>
      </w:r>
    </w:p>
  </w:footnote>
  <w:footnote w:id="16">
    <w:p w:rsidR="00FA054B" w:rsidRPr="0069073C" w:rsidRDefault="00FA054B" w:rsidP="006E5207">
      <w:pPr>
        <w:pStyle w:val="FootnoteText"/>
        <w:jc w:val="both"/>
        <w:rPr>
          <w:del w:id="20" w:author="User" w:date="2019-05-26T10:04:00Z"/>
          <w:rFonts w:ascii="GHEA Grapalat" w:hAnsi="GHEA Grapalat"/>
          <w:i/>
          <w:sz w:val="16"/>
          <w:szCs w:val="16"/>
          <w:lang w:val="hy-AM"/>
        </w:rPr>
      </w:pPr>
      <w:r w:rsidRPr="00240D25">
        <w:rPr>
          <w:rFonts w:ascii="GHEA Grapalat" w:hAnsi="GHEA Grapalat"/>
          <w:i/>
          <w:sz w:val="16"/>
          <w:szCs w:val="16"/>
          <w:vertAlign w:val="superscript"/>
          <w:lang w:val="hy-AM"/>
        </w:rPr>
        <w:t xml:space="preserve">22 </w:t>
      </w:r>
      <w:r w:rsidRPr="00240D25">
        <w:rPr>
          <w:rFonts w:ascii="GHEA Grapalat" w:hAnsi="GHEA Grapalat" w:cs="Sylfaen"/>
          <w:i/>
          <w:sz w:val="16"/>
          <w:szCs w:val="16"/>
          <w:lang w:val="hy-AM"/>
        </w:rPr>
        <w:t>Սույն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կետը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պայմանագրից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իրականացվում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գործակալության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կնքելու</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միջոցով</w:t>
      </w:r>
      <w:r w:rsidRPr="00240D25">
        <w:rPr>
          <w:rFonts w:ascii="GHEA Grapalat" w:hAnsi="GHEA Grapalat"/>
          <w:i/>
          <w:sz w:val="16"/>
          <w:szCs w:val="16"/>
          <w:lang w:val="hy-AM"/>
        </w:rPr>
        <w:t>:</w:t>
      </w:r>
    </w:p>
  </w:footnote>
  <w:footnote w:id="17">
    <w:p w:rsidR="00FA054B" w:rsidRPr="0069073C" w:rsidRDefault="00FA054B" w:rsidP="006E5207">
      <w:pPr>
        <w:pStyle w:val="FootnoteText"/>
        <w:jc w:val="both"/>
        <w:rPr>
          <w:del w:id="21" w:author="User" w:date="2019-05-26T10:04:00Z"/>
          <w:rFonts w:ascii="GHEA Grapalat" w:hAnsi="GHEA Grapalat"/>
          <w:i/>
          <w:sz w:val="16"/>
          <w:szCs w:val="16"/>
          <w:lang w:val="hy-AM"/>
        </w:rPr>
      </w:pPr>
      <w:r w:rsidRPr="00240D25">
        <w:rPr>
          <w:rFonts w:ascii="GHEA Grapalat" w:hAnsi="GHEA Grapalat"/>
          <w:i/>
          <w:sz w:val="16"/>
          <w:szCs w:val="16"/>
          <w:vertAlign w:val="superscript"/>
          <w:lang w:val="hy-AM"/>
        </w:rPr>
        <w:t xml:space="preserve">23 </w:t>
      </w:r>
      <w:r w:rsidRPr="00240D25">
        <w:rPr>
          <w:rFonts w:ascii="GHEA Grapalat" w:hAnsi="GHEA Grapalat" w:cs="Sylfaen"/>
          <w:i/>
          <w:sz w:val="16"/>
          <w:szCs w:val="16"/>
          <w:lang w:val="hy-AM"/>
        </w:rPr>
        <w:t>Սույն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կետը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հանվում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է</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պայմանագրից</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եթե</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պայմանագիրը</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չի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իրականացվում</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համատեղ</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գործունեության</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կոնսորցիումի</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պայմանագիր</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կնքելու</w:t>
      </w:r>
      <w:r w:rsidRPr="00240D25">
        <w:rPr>
          <w:rFonts w:ascii="GHEA Grapalat" w:hAnsi="GHEA Grapalat"/>
          <w:i/>
          <w:sz w:val="16"/>
          <w:szCs w:val="16"/>
          <w:lang w:val="hy-AM"/>
        </w:rPr>
        <w:t xml:space="preserve"> </w:t>
      </w:r>
      <w:r w:rsidRPr="00240D25">
        <w:rPr>
          <w:rFonts w:ascii="GHEA Grapalat" w:hAnsi="GHEA Grapalat" w:cs="Sylfaen"/>
          <w:i/>
          <w:sz w:val="16"/>
          <w:szCs w:val="16"/>
          <w:lang w:val="hy-AM"/>
        </w:rPr>
        <w:t>միջոցով</w:t>
      </w:r>
      <w:r w:rsidRPr="00240D25">
        <w:rPr>
          <w:rFonts w:ascii="GHEA Grapalat" w:hAnsi="GHEA Grapalat"/>
          <w:i/>
          <w:sz w:val="16"/>
          <w:szCs w:val="16"/>
          <w:lang w:val="hy-AM"/>
        </w:rPr>
        <w:t>:</w:t>
      </w:r>
    </w:p>
  </w:footnote>
  <w:footnote w:id="18">
    <w:p w:rsidR="00FA054B" w:rsidRPr="00FA1819" w:rsidRDefault="00FA054B">
      <w:pPr>
        <w:rPr>
          <w:lang w:val="hy-AM"/>
        </w:rPr>
      </w:pPr>
    </w:p>
    <w:p w:rsidR="00FA054B" w:rsidRPr="006E5207" w:rsidRDefault="00FA054B" w:rsidP="006E5207">
      <w:pPr>
        <w:rPr>
          <w:lang w:val="hy-AM" w:eastAsia="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CE5475"/>
    <w:rsid w:val="0002544C"/>
    <w:rsid w:val="000627CC"/>
    <w:rsid w:val="00065381"/>
    <w:rsid w:val="0009041B"/>
    <w:rsid w:val="000914C8"/>
    <w:rsid w:val="000A4DFB"/>
    <w:rsid w:val="000B7717"/>
    <w:rsid w:val="00117012"/>
    <w:rsid w:val="001177FC"/>
    <w:rsid w:val="001329CD"/>
    <w:rsid w:val="0016164F"/>
    <w:rsid w:val="00167321"/>
    <w:rsid w:val="0018201B"/>
    <w:rsid w:val="00195450"/>
    <w:rsid w:val="001A28B0"/>
    <w:rsid w:val="001E4C61"/>
    <w:rsid w:val="001E7C31"/>
    <w:rsid w:val="002232B4"/>
    <w:rsid w:val="00240D25"/>
    <w:rsid w:val="00281EB6"/>
    <w:rsid w:val="002E2E72"/>
    <w:rsid w:val="002F129E"/>
    <w:rsid w:val="00336955"/>
    <w:rsid w:val="003447F1"/>
    <w:rsid w:val="003639FF"/>
    <w:rsid w:val="003A4EEB"/>
    <w:rsid w:val="003B4DF1"/>
    <w:rsid w:val="003E0BB4"/>
    <w:rsid w:val="0043056A"/>
    <w:rsid w:val="0044582B"/>
    <w:rsid w:val="004564E8"/>
    <w:rsid w:val="00472870"/>
    <w:rsid w:val="00474F55"/>
    <w:rsid w:val="00513E1B"/>
    <w:rsid w:val="00521ECD"/>
    <w:rsid w:val="00555AA1"/>
    <w:rsid w:val="00582704"/>
    <w:rsid w:val="005B4701"/>
    <w:rsid w:val="005E5415"/>
    <w:rsid w:val="005F7428"/>
    <w:rsid w:val="00600709"/>
    <w:rsid w:val="006068B7"/>
    <w:rsid w:val="0061053B"/>
    <w:rsid w:val="00631B7D"/>
    <w:rsid w:val="00633179"/>
    <w:rsid w:val="006509AC"/>
    <w:rsid w:val="00651600"/>
    <w:rsid w:val="00667711"/>
    <w:rsid w:val="00673769"/>
    <w:rsid w:val="006850DE"/>
    <w:rsid w:val="0069073C"/>
    <w:rsid w:val="006A31A4"/>
    <w:rsid w:val="006B258B"/>
    <w:rsid w:val="006C362B"/>
    <w:rsid w:val="006E5207"/>
    <w:rsid w:val="00742647"/>
    <w:rsid w:val="0077223E"/>
    <w:rsid w:val="00795980"/>
    <w:rsid w:val="007B13B7"/>
    <w:rsid w:val="007D5B98"/>
    <w:rsid w:val="007E0612"/>
    <w:rsid w:val="007F5097"/>
    <w:rsid w:val="00801D47"/>
    <w:rsid w:val="00814300"/>
    <w:rsid w:val="00823F0D"/>
    <w:rsid w:val="00834C09"/>
    <w:rsid w:val="00866E28"/>
    <w:rsid w:val="0088461E"/>
    <w:rsid w:val="008A4B52"/>
    <w:rsid w:val="008D2659"/>
    <w:rsid w:val="008E1DDD"/>
    <w:rsid w:val="008F7665"/>
    <w:rsid w:val="0090419C"/>
    <w:rsid w:val="00905CA5"/>
    <w:rsid w:val="009D3545"/>
    <w:rsid w:val="009E7528"/>
    <w:rsid w:val="009F7E17"/>
    <w:rsid w:val="00A5799A"/>
    <w:rsid w:val="00AE2B4B"/>
    <w:rsid w:val="00B001A1"/>
    <w:rsid w:val="00B1102D"/>
    <w:rsid w:val="00B30080"/>
    <w:rsid w:val="00B350FD"/>
    <w:rsid w:val="00B847C0"/>
    <w:rsid w:val="00BB15F8"/>
    <w:rsid w:val="00BB3AB5"/>
    <w:rsid w:val="00BB52EC"/>
    <w:rsid w:val="00BF494E"/>
    <w:rsid w:val="00C22F6A"/>
    <w:rsid w:val="00C55299"/>
    <w:rsid w:val="00C636F6"/>
    <w:rsid w:val="00C97459"/>
    <w:rsid w:val="00CD0371"/>
    <w:rsid w:val="00CE5475"/>
    <w:rsid w:val="00CE56FA"/>
    <w:rsid w:val="00D45C73"/>
    <w:rsid w:val="00D50679"/>
    <w:rsid w:val="00D56A83"/>
    <w:rsid w:val="00D57D53"/>
    <w:rsid w:val="00D64DA3"/>
    <w:rsid w:val="00D92D1B"/>
    <w:rsid w:val="00DF40E8"/>
    <w:rsid w:val="00DF5081"/>
    <w:rsid w:val="00DF513E"/>
    <w:rsid w:val="00E31796"/>
    <w:rsid w:val="00E375AE"/>
    <w:rsid w:val="00E53406"/>
    <w:rsid w:val="00E62C75"/>
    <w:rsid w:val="00E65412"/>
    <w:rsid w:val="00E66D71"/>
    <w:rsid w:val="00EF6949"/>
    <w:rsid w:val="00F214A4"/>
    <w:rsid w:val="00F4264E"/>
    <w:rsid w:val="00F76E9C"/>
    <w:rsid w:val="00F80861"/>
    <w:rsid w:val="00F81212"/>
    <w:rsid w:val="00FA054B"/>
    <w:rsid w:val="00FA1819"/>
    <w:rsid w:val="00FC053F"/>
    <w:rsid w:val="00FD56B5"/>
    <w:rsid w:val="00FE7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20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E520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6E52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6E520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6E5207"/>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6E520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6E520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nhideWhenUsed/>
    <w:qFormat/>
    <w:rsid w:val="006E520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nhideWhenUsed/>
    <w:qFormat/>
    <w:rsid w:val="006E5207"/>
    <w:pPr>
      <w:keepNext/>
      <w:outlineLvl w:val="7"/>
    </w:pPr>
    <w:rPr>
      <w:rFonts w:ascii="Times Armenian" w:hAnsi="Times Armenian"/>
      <w:i/>
      <w:sz w:val="20"/>
      <w:szCs w:val="20"/>
      <w:lang w:val="nl-NL"/>
    </w:rPr>
  </w:style>
  <w:style w:type="paragraph" w:styleId="Heading9">
    <w:name w:val="heading 9"/>
    <w:basedOn w:val="Normal"/>
    <w:next w:val="Normal"/>
    <w:link w:val="Heading9Char"/>
    <w:unhideWhenUsed/>
    <w:qFormat/>
    <w:rsid w:val="006E520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207"/>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E5207"/>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E520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E5207"/>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E5207"/>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E5207"/>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E520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E5207"/>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6E5207"/>
    <w:rPr>
      <w:rFonts w:ascii="Times Armenian" w:eastAsia="Times New Roman" w:hAnsi="Times Armenian" w:cs="Times New Roman"/>
      <w:b/>
      <w:color w:val="000000"/>
      <w:szCs w:val="20"/>
      <w:lang w:val="pt-BR" w:eastAsia="ru-RU"/>
    </w:rPr>
  </w:style>
  <w:style w:type="character" w:styleId="Hyperlink">
    <w:name w:val="Hyperlink"/>
    <w:unhideWhenUsed/>
    <w:rsid w:val="006E5207"/>
    <w:rPr>
      <w:color w:val="0000FF"/>
      <w:u w:val="single"/>
    </w:rPr>
  </w:style>
  <w:style w:type="character" w:styleId="FollowedHyperlink">
    <w:name w:val="FollowedHyperlink"/>
    <w:unhideWhenUsed/>
    <w:rsid w:val="006E5207"/>
    <w:rPr>
      <w:color w:val="800080"/>
      <w:u w:val="single"/>
    </w:rPr>
  </w:style>
  <w:style w:type="paragraph" w:styleId="NormalWeb">
    <w:name w:val="Normal (Web)"/>
    <w:basedOn w:val="Normal"/>
    <w:uiPriority w:val="99"/>
    <w:unhideWhenUsed/>
    <w:rsid w:val="006E5207"/>
    <w:pPr>
      <w:spacing w:before="100" w:beforeAutospacing="1" w:after="100" w:afterAutospacing="1"/>
    </w:pPr>
  </w:style>
  <w:style w:type="paragraph" w:styleId="Index1">
    <w:name w:val="index 1"/>
    <w:basedOn w:val="Normal"/>
    <w:next w:val="Normal"/>
    <w:autoRedefine/>
    <w:semiHidden/>
    <w:unhideWhenUsed/>
    <w:rsid w:val="006E5207"/>
    <w:pPr>
      <w:ind w:left="240" w:hanging="240"/>
    </w:pPr>
  </w:style>
  <w:style w:type="paragraph" w:styleId="FootnoteText">
    <w:name w:val="footnote text"/>
    <w:basedOn w:val="Normal"/>
    <w:link w:val="FootnoteTextChar"/>
    <w:unhideWhenUsed/>
    <w:rsid w:val="006E5207"/>
    <w:rPr>
      <w:rFonts w:ascii="Times Armenian" w:hAnsi="Times Armenian"/>
      <w:sz w:val="20"/>
      <w:szCs w:val="20"/>
      <w:lang w:eastAsia="ru-RU"/>
    </w:rPr>
  </w:style>
  <w:style w:type="character" w:customStyle="1" w:styleId="FootnoteTextChar">
    <w:name w:val="Footnote Text Char"/>
    <w:basedOn w:val="DefaultParagraphFont"/>
    <w:link w:val="FootnoteText"/>
    <w:rsid w:val="006E5207"/>
    <w:rPr>
      <w:rFonts w:ascii="Times Armenian" w:eastAsia="Times New Roman" w:hAnsi="Times Armenian" w:cs="Times New Roman"/>
      <w:sz w:val="20"/>
      <w:szCs w:val="20"/>
      <w:lang w:eastAsia="ru-RU"/>
    </w:rPr>
  </w:style>
  <w:style w:type="paragraph" w:styleId="CommentText">
    <w:name w:val="annotation text"/>
    <w:basedOn w:val="Normal"/>
    <w:link w:val="CommentTextChar"/>
    <w:semiHidden/>
    <w:unhideWhenUsed/>
    <w:rsid w:val="006E5207"/>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E5207"/>
    <w:rPr>
      <w:rFonts w:ascii="Times Armenian" w:eastAsia="Times New Roman" w:hAnsi="Times Armenian" w:cs="Times New Roman"/>
      <w:sz w:val="20"/>
      <w:szCs w:val="20"/>
      <w:lang w:val="en-US" w:eastAsia="ru-RU"/>
    </w:rPr>
  </w:style>
  <w:style w:type="paragraph" w:styleId="Header">
    <w:name w:val="header"/>
    <w:basedOn w:val="Normal"/>
    <w:link w:val="HeaderChar"/>
    <w:unhideWhenUsed/>
    <w:rsid w:val="006E5207"/>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E5207"/>
    <w:rPr>
      <w:rFonts w:ascii="Times New Roman" w:eastAsia="Times New Roman" w:hAnsi="Times New Roman" w:cs="Times New Roman"/>
      <w:sz w:val="20"/>
      <w:szCs w:val="20"/>
      <w:lang w:val="en-AU" w:eastAsia="ru-RU"/>
    </w:rPr>
  </w:style>
  <w:style w:type="paragraph" w:styleId="Footer">
    <w:name w:val="footer"/>
    <w:basedOn w:val="Normal"/>
    <w:link w:val="FooterChar"/>
    <w:uiPriority w:val="99"/>
    <w:unhideWhenUsed/>
    <w:rsid w:val="006E5207"/>
    <w:pPr>
      <w:tabs>
        <w:tab w:val="center" w:pos="4320"/>
        <w:tab w:val="right" w:pos="8640"/>
      </w:tabs>
    </w:pPr>
    <w:rPr>
      <w:sz w:val="20"/>
      <w:szCs w:val="20"/>
    </w:rPr>
  </w:style>
  <w:style w:type="character" w:customStyle="1" w:styleId="FooterChar">
    <w:name w:val="Footer Char"/>
    <w:basedOn w:val="DefaultParagraphFont"/>
    <w:link w:val="Footer"/>
    <w:uiPriority w:val="99"/>
    <w:rsid w:val="006E5207"/>
    <w:rPr>
      <w:rFonts w:ascii="Times New Roman" w:eastAsia="Times New Roman" w:hAnsi="Times New Roman" w:cs="Times New Roman"/>
      <w:sz w:val="20"/>
      <w:szCs w:val="20"/>
      <w:lang w:val="en-US"/>
    </w:rPr>
  </w:style>
  <w:style w:type="paragraph" w:styleId="IndexHeading">
    <w:name w:val="index heading"/>
    <w:basedOn w:val="Normal"/>
    <w:next w:val="Index1"/>
    <w:semiHidden/>
    <w:unhideWhenUsed/>
    <w:rsid w:val="006E5207"/>
    <w:rPr>
      <w:sz w:val="20"/>
      <w:szCs w:val="20"/>
      <w:lang w:val="en-AU" w:eastAsia="ru-RU"/>
    </w:rPr>
  </w:style>
  <w:style w:type="paragraph" w:styleId="EndnoteText">
    <w:name w:val="endnote text"/>
    <w:basedOn w:val="Normal"/>
    <w:link w:val="EndnoteTextChar"/>
    <w:semiHidden/>
    <w:unhideWhenUsed/>
    <w:rsid w:val="006E5207"/>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6E5207"/>
    <w:rPr>
      <w:rFonts w:ascii="Times Armenian" w:eastAsia="Times New Roman" w:hAnsi="Times Armenian" w:cs="Times New Roman"/>
      <w:sz w:val="20"/>
      <w:szCs w:val="20"/>
      <w:lang w:val="en-US" w:eastAsia="ru-RU"/>
    </w:rPr>
  </w:style>
  <w:style w:type="paragraph" w:styleId="Title">
    <w:name w:val="Title"/>
    <w:basedOn w:val="Normal"/>
    <w:link w:val="TitleChar"/>
    <w:qFormat/>
    <w:rsid w:val="006E5207"/>
    <w:pPr>
      <w:jc w:val="center"/>
    </w:pPr>
    <w:rPr>
      <w:rFonts w:ascii="Arial Armenian" w:hAnsi="Arial Armenian"/>
      <w:szCs w:val="20"/>
    </w:rPr>
  </w:style>
  <w:style w:type="character" w:customStyle="1" w:styleId="TitleChar">
    <w:name w:val="Title Char"/>
    <w:basedOn w:val="DefaultParagraphFont"/>
    <w:link w:val="Title"/>
    <w:rsid w:val="006E5207"/>
    <w:rPr>
      <w:rFonts w:ascii="Arial Armenian" w:eastAsia="Times New Roman" w:hAnsi="Arial Armenian" w:cs="Times New Roman"/>
      <w:sz w:val="24"/>
      <w:szCs w:val="20"/>
      <w:lang w:val="en-US"/>
    </w:rPr>
  </w:style>
  <w:style w:type="paragraph" w:styleId="BodyText">
    <w:name w:val="Body Text"/>
    <w:basedOn w:val="Normal"/>
    <w:link w:val="BodyTextChar"/>
    <w:unhideWhenUsed/>
    <w:rsid w:val="006E5207"/>
    <w:pPr>
      <w:spacing w:after="120"/>
    </w:pPr>
  </w:style>
  <w:style w:type="character" w:customStyle="1" w:styleId="BodyTextChar">
    <w:name w:val="Body Text Char"/>
    <w:basedOn w:val="DefaultParagraphFont"/>
    <w:link w:val="BodyText"/>
    <w:rsid w:val="006E5207"/>
    <w:rPr>
      <w:rFonts w:ascii="Times New Roman" w:eastAsia="Times New Roman" w:hAnsi="Times New Roman" w:cs="Times New Roman"/>
      <w:sz w:val="24"/>
      <w:szCs w:val="24"/>
      <w:lang w:val="en-US"/>
    </w:rPr>
  </w:style>
  <w:style w:type="character" w:customStyle="1" w:styleId="BodyTextIndentChar">
    <w:name w:val="Body Text Indent Char"/>
    <w:aliases w:val="Char Char2, Char Char, Char Char Char Char Char,Char Char Char Char Char"/>
    <w:basedOn w:val="DefaultParagraphFont"/>
    <w:link w:val="BodyTextIndent"/>
    <w:locked/>
    <w:rsid w:val="006E5207"/>
    <w:rPr>
      <w:rFonts w:ascii="Arial LatArm" w:hAnsi="Arial LatArm"/>
      <w:i/>
      <w:lang w:val="en-AU"/>
    </w:rPr>
  </w:style>
  <w:style w:type="paragraph" w:styleId="BodyTextIndent">
    <w:name w:val="Body Text Indent"/>
    <w:aliases w:val="Char, Char, Char Char Char Char,Char Char Char Char"/>
    <w:basedOn w:val="Normal"/>
    <w:link w:val="BodyTextIndentChar"/>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aliases w:val="Char Знак1,Char Char Char Char Знак1"/>
    <w:basedOn w:val="DefaultParagraphFont"/>
    <w:semiHidden/>
    <w:rsid w:val="006E5207"/>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6E520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E5207"/>
    <w:rPr>
      <w:rFonts w:ascii="Arial LatArm" w:eastAsia="Times New Roman" w:hAnsi="Arial LatArm" w:cs="Times New Roman"/>
      <w:sz w:val="20"/>
      <w:szCs w:val="20"/>
      <w:lang w:val="en-US"/>
    </w:rPr>
  </w:style>
  <w:style w:type="paragraph" w:styleId="BodyText3">
    <w:name w:val="Body Text 3"/>
    <w:basedOn w:val="Normal"/>
    <w:link w:val="BodyText3Char"/>
    <w:unhideWhenUsed/>
    <w:rsid w:val="006E5207"/>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E5207"/>
    <w:rPr>
      <w:rFonts w:ascii="Arial LatArm" w:eastAsia="Times New Roman" w:hAnsi="Arial LatArm" w:cs="Times New Roman"/>
      <w:sz w:val="20"/>
      <w:szCs w:val="20"/>
      <w:lang w:val="en-US" w:eastAsia="ru-RU"/>
    </w:rPr>
  </w:style>
  <w:style w:type="paragraph" w:styleId="BodyTextIndent2">
    <w:name w:val="Body Text Indent 2"/>
    <w:basedOn w:val="Normal"/>
    <w:link w:val="BodyTextIndent2Char"/>
    <w:unhideWhenUsed/>
    <w:rsid w:val="006E520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E5207"/>
    <w:rPr>
      <w:rFonts w:ascii="Baltica" w:eastAsia="Times New Roman" w:hAnsi="Baltica" w:cs="Times New Roman"/>
      <w:sz w:val="20"/>
      <w:szCs w:val="20"/>
      <w:lang w:val="af-ZA"/>
    </w:rPr>
  </w:style>
  <w:style w:type="paragraph" w:styleId="BodyTextIndent3">
    <w:name w:val="Body Text Indent 3"/>
    <w:basedOn w:val="Normal"/>
    <w:link w:val="BodyTextIndent3Char"/>
    <w:unhideWhenUsed/>
    <w:rsid w:val="006E520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E5207"/>
    <w:rPr>
      <w:rFonts w:ascii="Times Armenian" w:eastAsia="Times New Roman" w:hAnsi="Times Armenian" w:cs="Times New Roman"/>
      <w:sz w:val="20"/>
      <w:szCs w:val="20"/>
      <w:lang w:val="en-US"/>
    </w:rPr>
  </w:style>
  <w:style w:type="paragraph" w:styleId="BlockText">
    <w:name w:val="Block Text"/>
    <w:basedOn w:val="Normal"/>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DocumentMap">
    <w:name w:val="Document Map"/>
    <w:basedOn w:val="Normal"/>
    <w:link w:val="DocumentMapChar"/>
    <w:semiHidden/>
    <w:unhideWhenUsed/>
    <w:rsid w:val="006E5207"/>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6E5207"/>
    <w:rPr>
      <w:rFonts w:ascii="Tahoma" w:eastAsia="Times New Roman" w:hAnsi="Tahoma" w:cs="Tahoma"/>
      <w:sz w:val="20"/>
      <w:szCs w:val="20"/>
      <w:shd w:val="clear" w:color="auto" w:fill="000080"/>
      <w:lang w:val="en-US" w:eastAsia="ru-RU"/>
    </w:rPr>
  </w:style>
  <w:style w:type="paragraph" w:styleId="CommentSubject">
    <w:name w:val="annotation subject"/>
    <w:basedOn w:val="CommentText"/>
    <w:next w:val="CommentText"/>
    <w:link w:val="CommentSubjectChar"/>
    <w:semiHidden/>
    <w:unhideWhenUsed/>
    <w:rsid w:val="006E5207"/>
    <w:rPr>
      <w:b/>
      <w:bCs/>
    </w:rPr>
  </w:style>
  <w:style w:type="character" w:customStyle="1" w:styleId="CommentSubjectChar">
    <w:name w:val="Comment Subject Char"/>
    <w:basedOn w:val="CommentTextChar"/>
    <w:link w:val="CommentSubject"/>
    <w:uiPriority w:val="99"/>
    <w:semiHidden/>
    <w:rsid w:val="006E5207"/>
    <w:rPr>
      <w:rFonts w:ascii="Times Armenian" w:eastAsia="Times New Roman" w:hAnsi="Times Armenian" w:cs="Times New Roman"/>
      <w:b/>
      <w:bCs/>
      <w:sz w:val="20"/>
      <w:szCs w:val="20"/>
      <w:lang w:val="en-US" w:eastAsia="ru-RU"/>
    </w:rPr>
  </w:style>
  <w:style w:type="paragraph" w:styleId="BalloonText">
    <w:name w:val="Balloon Text"/>
    <w:basedOn w:val="Normal"/>
    <w:link w:val="BalloonTextChar"/>
    <w:uiPriority w:val="99"/>
    <w:unhideWhenUsed/>
    <w:rsid w:val="006E5207"/>
    <w:rPr>
      <w:rFonts w:ascii="Tahoma" w:hAnsi="Tahoma"/>
      <w:sz w:val="16"/>
      <w:szCs w:val="16"/>
    </w:rPr>
  </w:style>
  <w:style w:type="character" w:customStyle="1" w:styleId="BalloonTextChar">
    <w:name w:val="Balloon Text Char"/>
    <w:basedOn w:val="DefaultParagraphFont"/>
    <w:link w:val="BalloonText"/>
    <w:uiPriority w:val="99"/>
    <w:rsid w:val="006E5207"/>
    <w:rPr>
      <w:rFonts w:ascii="Tahoma" w:eastAsia="Times New Roman" w:hAnsi="Tahoma" w:cs="Times New Roman"/>
      <w:sz w:val="16"/>
      <w:szCs w:val="16"/>
    </w:rPr>
  </w:style>
  <w:style w:type="paragraph" w:styleId="Revision">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ListParagraphChar">
    <w:name w:val="List Paragraph Char"/>
    <w:link w:val="ListParagraph"/>
    <w:uiPriority w:val="34"/>
    <w:locked/>
    <w:rsid w:val="006E5207"/>
    <w:rPr>
      <w:rFonts w:ascii="Times Armenian" w:hAnsi="Times Armenian"/>
      <w:sz w:val="24"/>
      <w:szCs w:val="24"/>
    </w:rPr>
  </w:style>
  <w:style w:type="paragraph" w:styleId="ListParagraph">
    <w:name w:val="List Paragraph"/>
    <w:basedOn w:val="Normal"/>
    <w:link w:val="ListParagraphChar"/>
    <w:uiPriority w:val="34"/>
    <w:qFormat/>
    <w:rsid w:val="006E5207"/>
    <w:pPr>
      <w:ind w:left="720"/>
    </w:pPr>
    <w:rPr>
      <w:rFonts w:ascii="Times Armenian" w:eastAsiaTheme="minorHAnsi" w:hAnsi="Times Armenian" w:cstheme="minorBidi"/>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Normal"/>
    <w:rsid w:val="006E5207"/>
    <w:pPr>
      <w:spacing w:after="160" w:line="240" w:lineRule="exact"/>
    </w:pPr>
    <w:rPr>
      <w:rFonts w:ascii="Arial" w:hAnsi="Arial" w:cs="Arial"/>
      <w:sz w:val="20"/>
      <w:szCs w:val="20"/>
    </w:rPr>
  </w:style>
  <w:style w:type="paragraph" w:customStyle="1" w:styleId="norm">
    <w:name w:val="norm"/>
    <w:basedOn w:val="Normal"/>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Normal"/>
    <w:rsid w:val="006E5207"/>
    <w:pPr>
      <w:spacing w:after="160" w:line="240" w:lineRule="exact"/>
    </w:pPr>
    <w:rPr>
      <w:rFonts w:ascii="Verdana" w:hAnsi="Verdana"/>
      <w:sz w:val="20"/>
      <w:szCs w:val="20"/>
    </w:rPr>
  </w:style>
  <w:style w:type="paragraph" w:customStyle="1" w:styleId="Style2">
    <w:name w:val="Style2"/>
    <w:basedOn w:val="Normal"/>
    <w:rsid w:val="006E5207"/>
    <w:pPr>
      <w:jc w:val="center"/>
    </w:pPr>
    <w:rPr>
      <w:rFonts w:ascii="Arial Armenian" w:hAnsi="Arial Armenian"/>
      <w:w w:val="90"/>
      <w:sz w:val="22"/>
      <w:szCs w:val="20"/>
      <w:lang w:eastAsia="ru-RU"/>
    </w:rPr>
  </w:style>
  <w:style w:type="paragraph" w:customStyle="1" w:styleId="BodyTextIndent22">
    <w:name w:val="Body Text Indent 2+2"/>
    <w:basedOn w:val="Normal"/>
    <w:next w:val="Normal"/>
    <w:rsid w:val="006E5207"/>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E5207"/>
    <w:pPr>
      <w:widowControl w:val="0"/>
      <w:bidi/>
      <w:adjustRightInd w:val="0"/>
      <w:spacing w:after="160" w:line="240" w:lineRule="exact"/>
    </w:pPr>
    <w:rPr>
      <w:sz w:val="20"/>
      <w:szCs w:val="20"/>
      <w:lang w:val="en-GB" w:eastAsia="ru-RU" w:bidi="he-IL"/>
    </w:rPr>
  </w:style>
  <w:style w:type="paragraph" w:customStyle="1" w:styleId="xl63">
    <w:name w:val="xl63"/>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E5207"/>
    <w:pPr>
      <w:spacing w:before="100" w:beforeAutospacing="1" w:after="100" w:afterAutospacing="1"/>
    </w:pPr>
    <w:rPr>
      <w:rFonts w:eastAsia="Arial Unicode MS"/>
      <w:sz w:val="16"/>
      <w:szCs w:val="16"/>
    </w:rPr>
  </w:style>
  <w:style w:type="paragraph" w:customStyle="1" w:styleId="font13">
    <w:name w:val="font13"/>
    <w:basedOn w:val="Normal"/>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
    <w:name w:val="Указатель 11"/>
    <w:basedOn w:val="Normal"/>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0">
    <w:name w:val="Указатель1"/>
    <w:basedOn w:val="Normal"/>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rsid w:val="006E5207"/>
    <w:pPr>
      <w:spacing w:after="160" w:line="240" w:lineRule="exact"/>
      <w:jc w:val="both"/>
    </w:pPr>
    <w:rPr>
      <w:rFonts w:ascii="Arial" w:hAnsi="Arial" w:cs="Arial"/>
      <w:b/>
      <w:sz w:val="20"/>
      <w:szCs w:val="20"/>
      <w:lang w:val="en-GB"/>
    </w:rPr>
  </w:style>
  <w:style w:type="character" w:styleId="FootnoteReference">
    <w:name w:val="footnote reference"/>
    <w:semiHidden/>
    <w:unhideWhenUsed/>
    <w:rsid w:val="006E5207"/>
    <w:rPr>
      <w:vertAlign w:val="superscript"/>
    </w:rPr>
  </w:style>
  <w:style w:type="character" w:styleId="CommentReference">
    <w:name w:val="annotation reference"/>
    <w:semiHidden/>
    <w:unhideWhenUsed/>
    <w:rsid w:val="006E5207"/>
    <w:rPr>
      <w:sz w:val="16"/>
      <w:szCs w:val="16"/>
    </w:rPr>
  </w:style>
  <w:style w:type="character" w:styleId="EndnoteReference">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TableGrid">
    <w:name w:val="Table Grid"/>
    <w:basedOn w:val="TableNormal"/>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6E5207"/>
    <w:rPr>
      <w:b/>
      <w:bCs/>
    </w:rPr>
  </w:style>
  <w:style w:type="numbering" w:customStyle="1" w:styleId="12">
    <w:name w:val="Нет списка1"/>
    <w:next w:val="NoList"/>
    <w:uiPriority w:val="99"/>
    <w:semiHidden/>
    <w:rsid w:val="006850DE"/>
  </w:style>
  <w:style w:type="character" w:styleId="PageNumber">
    <w:name w:val="page number"/>
    <w:basedOn w:val="DefaultParagraphFont"/>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3">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4">
    <w:name w:val="Сетка таблицы1"/>
    <w:basedOn w:val="TableNormal"/>
    <w:next w:val="TableGrid"/>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5">
    <w:name w:val="Абзац списка1"/>
    <w:basedOn w:val="Normal"/>
    <w:uiPriority w:val="34"/>
    <w:qFormat/>
    <w:rsid w:val="006850DE"/>
    <w:pPr>
      <w:ind w:left="720"/>
    </w:pPr>
    <w:rPr>
      <w:rFonts w:ascii="Times Armenian" w:hAnsi="Times Armenian"/>
      <w:lang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Normal"/>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Normal"/>
    <w:next w:val="Normal"/>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DefaultParagraphFont"/>
    <w:rsid w:val="006850DE"/>
  </w:style>
  <w:style w:type="character" w:customStyle="1" w:styleId="apple-style-span">
    <w:name w:val="apple-style-span"/>
    <w:rsid w:val="006850DE"/>
    <w:rPr>
      <w:rFonts w:cs="Times New Roman"/>
    </w:rPr>
  </w:style>
  <w:style w:type="paragraph" w:customStyle="1" w:styleId="Normal1">
    <w:name w:val="Normal+1"/>
    <w:basedOn w:val="Normal"/>
    <w:next w:val="Normal"/>
    <w:uiPriority w:val="99"/>
    <w:rsid w:val="006850DE"/>
    <w:pPr>
      <w:autoSpaceDE w:val="0"/>
      <w:autoSpaceDN w:val="0"/>
      <w:adjustRightInd w:val="0"/>
    </w:pPr>
    <w:rPr>
      <w:rFonts w:ascii="GHEA Mariam" w:hAnsi="GHEA Mariam" w:cs="GHEA Mariam"/>
    </w:rPr>
  </w:style>
  <w:style w:type="character" w:customStyle="1" w:styleId="16">
    <w:name w:val="Абзац списка Знак1"/>
    <w:uiPriority w:val="34"/>
    <w:locked/>
    <w:rsid w:val="006850DE"/>
    <w:rPr>
      <w:rFonts w:ascii="Times Armenian" w:hAnsi="Times Armenian"/>
      <w:sz w:val="24"/>
      <w:szCs w:val="24"/>
      <w:lang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Normal"/>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Normal"/>
    <w:rsid w:val="006850DE"/>
    <w:pPr>
      <w:spacing w:before="100" w:beforeAutospacing="1" w:after="100" w:afterAutospacing="1"/>
    </w:pPr>
  </w:style>
  <w:style w:type="paragraph" w:customStyle="1" w:styleId="msonormalcxspmiddlecxspmiddle">
    <w:name w:val="msonormalcxspmiddlecxspmiddle"/>
    <w:basedOn w:val="Normal"/>
    <w:rsid w:val="006850DE"/>
    <w:pPr>
      <w:spacing w:before="100" w:beforeAutospacing="1" w:after="100" w:afterAutospacing="1"/>
    </w:pPr>
  </w:style>
  <w:style w:type="paragraph" w:customStyle="1" w:styleId="msonormalcxspmiddlecxsplast">
    <w:name w:val="msonormalcxspmiddlecxsplast"/>
    <w:basedOn w:val="Normal"/>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547</TotalTime>
  <Pages>1</Pages>
  <Words>19107</Words>
  <Characters>108915</Characters>
  <Application>Microsoft Office Word</Application>
  <DocSecurity>0</DocSecurity>
  <Lines>907</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Dproc</cp:lastModifiedBy>
  <cp:revision>59</cp:revision>
  <cp:lastPrinted>2019-12-06T09:29:00Z</cp:lastPrinted>
  <dcterms:created xsi:type="dcterms:W3CDTF">2019-11-05T16:22:00Z</dcterms:created>
  <dcterms:modified xsi:type="dcterms:W3CDTF">2019-12-20T09:05:00Z</dcterms:modified>
</cp:coreProperties>
</file>